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2C5875" w14:textId="0D46A840" w:rsidR="00D576F1" w:rsidRPr="00FF69E8" w:rsidRDefault="00886E33" w:rsidP="005224ED">
      <w:pPr>
        <w:spacing w:after="0"/>
      </w:pPr>
      <w:r w:rsidRPr="00FF69E8">
        <w:rPr>
          <w:b/>
          <w:sz w:val="28"/>
        </w:rPr>
        <w:t xml:space="preserve">Author Name: </w:t>
      </w:r>
      <w:r w:rsidR="00D576F1" w:rsidRPr="00FF69E8">
        <w:t xml:space="preserve">Peter </w:t>
      </w:r>
      <w:proofErr w:type="spellStart"/>
      <w:r w:rsidR="00D576F1" w:rsidRPr="00FF69E8">
        <w:t>Morone</w:t>
      </w:r>
      <w:proofErr w:type="spellEnd"/>
      <w:r w:rsidR="00D576F1" w:rsidRPr="00FF69E8">
        <w:t xml:space="preserve"> and Gabrielle White-</w:t>
      </w:r>
      <w:proofErr w:type="spellStart"/>
      <w:r w:rsidR="00D576F1" w:rsidRPr="00FF69E8">
        <w:t>Dzuro</w:t>
      </w:r>
      <w:proofErr w:type="spellEnd"/>
    </w:p>
    <w:p w14:paraId="3E4A419E" w14:textId="2CD8746C" w:rsidR="00D576F1" w:rsidRPr="00FF69E8" w:rsidRDefault="00FC585B" w:rsidP="005224ED">
      <w:pPr>
        <w:spacing w:after="0"/>
      </w:pPr>
      <w:r w:rsidRPr="00FF69E8">
        <w:rPr>
          <w:b/>
          <w:sz w:val="28"/>
        </w:rPr>
        <w:t>Title:</w:t>
      </w:r>
      <w:r w:rsidR="000123DA" w:rsidRPr="00FF69E8">
        <w:rPr>
          <w:b/>
          <w:sz w:val="28"/>
        </w:rPr>
        <w:t xml:space="preserve"> </w:t>
      </w:r>
      <w:r w:rsidR="000123DA" w:rsidRPr="00FF69E8">
        <w:t>Sterile</w:t>
      </w:r>
      <w:r w:rsidRPr="00FF69E8">
        <w:t xml:space="preserve"> Technique for the Operating Room</w:t>
      </w:r>
    </w:p>
    <w:p w14:paraId="4611CA79" w14:textId="77777777" w:rsidR="005224ED" w:rsidRPr="00FF69E8" w:rsidRDefault="005224ED" w:rsidP="005224ED">
      <w:pPr>
        <w:spacing w:after="0"/>
        <w:rPr>
          <w:b/>
          <w:sz w:val="28"/>
        </w:rPr>
      </w:pPr>
    </w:p>
    <w:p w14:paraId="6AEEF4C6" w14:textId="654573ED" w:rsidR="00FC585B" w:rsidRPr="00FF69E8" w:rsidRDefault="00D576F1" w:rsidP="005224ED">
      <w:pPr>
        <w:spacing w:after="0"/>
        <w:rPr>
          <w:b/>
          <w:sz w:val="28"/>
        </w:rPr>
      </w:pPr>
      <w:r w:rsidRPr="00FF69E8">
        <w:rPr>
          <w:b/>
          <w:sz w:val="28"/>
        </w:rPr>
        <w:t>Overview</w:t>
      </w:r>
      <w:r w:rsidR="00E53AD3" w:rsidRPr="00FF69E8">
        <w:rPr>
          <w:b/>
          <w:sz w:val="28"/>
        </w:rPr>
        <w:t>:</w:t>
      </w:r>
    </w:p>
    <w:p w14:paraId="25E4FD01" w14:textId="30426B76" w:rsidR="00FC585B" w:rsidRPr="00FF69E8" w:rsidRDefault="00D83D6A" w:rsidP="005224ED">
      <w:pPr>
        <w:spacing w:after="0"/>
      </w:pPr>
      <w:r w:rsidRPr="00FF69E8">
        <w:t xml:space="preserve">Post-operative infections </w:t>
      </w:r>
      <w:r w:rsidR="00E53AD3" w:rsidRPr="00FF69E8">
        <w:t>are a significant problem facing the healthcare community and have been shown to prolong hospitalization from 5 to 20 days per infection.</w:t>
      </w:r>
      <w:r w:rsidR="006A6809" w:rsidRPr="00FF69E8">
        <w:rPr>
          <w:vertAlign w:val="superscript"/>
        </w:rPr>
        <w:t>1</w:t>
      </w:r>
      <w:proofErr w:type="gramStart"/>
      <w:r w:rsidR="006A6809" w:rsidRPr="00FF69E8">
        <w:rPr>
          <w:vertAlign w:val="superscript"/>
        </w:rPr>
        <w:t>,2</w:t>
      </w:r>
      <w:proofErr w:type="gramEnd"/>
      <w:r w:rsidR="00E53AD3" w:rsidRPr="00FF69E8">
        <w:t xml:space="preserve"> </w:t>
      </w:r>
      <w:r w:rsidR="00D55824" w:rsidRPr="00FF69E8">
        <w:t xml:space="preserve">Surgical site infections </w:t>
      </w:r>
      <w:r w:rsidR="00912496" w:rsidRPr="00FF69E8">
        <w:t xml:space="preserve">occur after 2.8% of procedures and have a significant cost associated with </w:t>
      </w:r>
      <w:r w:rsidR="00FB775B" w:rsidRPr="00FF69E8">
        <w:t>them.</w:t>
      </w:r>
      <w:r w:rsidR="006A6809" w:rsidRPr="00FF69E8">
        <w:rPr>
          <w:vertAlign w:val="superscript"/>
        </w:rPr>
        <w:t>3</w:t>
      </w:r>
      <w:r w:rsidR="00847566" w:rsidRPr="00FF69E8">
        <w:t xml:space="preserve"> </w:t>
      </w:r>
      <w:r w:rsidR="00E53AD3" w:rsidRPr="00FF69E8">
        <w:t xml:space="preserve">With the shift toward a bundle reimbursement system for hospitalizations, decreasing the occurrence of post-operative infections </w:t>
      </w:r>
      <w:r w:rsidR="00FB775B" w:rsidRPr="00FF69E8">
        <w:t>has</w:t>
      </w:r>
      <w:r w:rsidR="00E53AD3" w:rsidRPr="00FF69E8">
        <w:t xml:space="preserve"> become even more important. </w:t>
      </w:r>
    </w:p>
    <w:p w14:paraId="6B3567DD" w14:textId="77777777" w:rsidR="005224ED" w:rsidRPr="00FF69E8" w:rsidRDefault="005224ED" w:rsidP="005224ED">
      <w:pPr>
        <w:spacing w:after="0"/>
      </w:pPr>
    </w:p>
    <w:p w14:paraId="1119CD48" w14:textId="0EF935E9" w:rsidR="00FC585B" w:rsidRPr="00FF69E8" w:rsidRDefault="00DF7E76" w:rsidP="005224ED">
      <w:pPr>
        <w:spacing w:after="0"/>
      </w:pPr>
      <w:r w:rsidRPr="00FF69E8">
        <w:t xml:space="preserve">Sterile technique in the operating room (OR) is done to prevent post-operative infections by minimizing contamination of the patient with pathogens. </w:t>
      </w:r>
      <w:r w:rsidR="00B8405B" w:rsidRPr="00FF69E8">
        <w:t>There are two ways some of the steps in the described procedure can be done</w:t>
      </w:r>
      <w:r w:rsidR="00FF69E8" w:rsidRPr="00FF69E8">
        <w:t xml:space="preserve"> </w:t>
      </w:r>
      <w:r w:rsidR="00405722" w:rsidRPr="00FF69E8">
        <w:t>—</w:t>
      </w:r>
      <w:r w:rsidR="00FF69E8" w:rsidRPr="00FF69E8">
        <w:t xml:space="preserve"> </w:t>
      </w:r>
      <w:r w:rsidR="00FE2369" w:rsidRPr="00FF69E8">
        <w:t xml:space="preserve">alone or with the help of someone who is already sterile, usually the scrubbed technologist or nurse. </w:t>
      </w:r>
      <w:commentRangeStart w:id="0"/>
      <w:r w:rsidR="00FE2369" w:rsidRPr="00FF69E8">
        <w:t xml:space="preserve">These procedures </w:t>
      </w:r>
      <w:r w:rsidR="004157CB" w:rsidRPr="00FF69E8">
        <w:t>are</w:t>
      </w:r>
      <w:r w:rsidR="00FE2369" w:rsidRPr="00FF69E8">
        <w:t xml:space="preserve"> first described with the help of someone else and then described how they would be done alone. </w:t>
      </w:r>
      <w:commentRangeEnd w:id="0"/>
      <w:r w:rsidR="008836AF" w:rsidRPr="00FF69E8">
        <w:rPr>
          <w:rStyle w:val="CommentReference"/>
        </w:rPr>
        <w:commentReference w:id="0"/>
      </w:r>
    </w:p>
    <w:p w14:paraId="7ADE85E3" w14:textId="77777777" w:rsidR="005224ED" w:rsidRPr="00FF69E8" w:rsidRDefault="005224ED" w:rsidP="005224ED">
      <w:pPr>
        <w:spacing w:after="0"/>
        <w:rPr>
          <w:b/>
          <w:sz w:val="28"/>
        </w:rPr>
      </w:pPr>
    </w:p>
    <w:p w14:paraId="0E87F96D" w14:textId="29FEC936" w:rsidR="00D576F1" w:rsidRPr="00FF69E8" w:rsidRDefault="00D576F1" w:rsidP="005224ED">
      <w:pPr>
        <w:spacing w:after="0"/>
        <w:rPr>
          <w:sz w:val="28"/>
        </w:rPr>
      </w:pPr>
      <w:r w:rsidRPr="00FF69E8">
        <w:rPr>
          <w:b/>
          <w:sz w:val="28"/>
        </w:rPr>
        <w:t>Procedure</w:t>
      </w:r>
      <w:r w:rsidR="005224ED" w:rsidRPr="00FF69E8">
        <w:rPr>
          <w:b/>
          <w:sz w:val="28"/>
        </w:rPr>
        <w:t>:</w:t>
      </w:r>
      <w:r w:rsidRPr="00FF69E8">
        <w:rPr>
          <w:sz w:val="28"/>
        </w:rPr>
        <w:t xml:space="preserve"> </w:t>
      </w:r>
    </w:p>
    <w:p w14:paraId="117887BE" w14:textId="0026ADDB" w:rsidR="00D576F1" w:rsidRPr="00FF69E8" w:rsidRDefault="005224ED" w:rsidP="005224ED">
      <w:pPr>
        <w:spacing w:after="0"/>
      </w:pPr>
      <w:r w:rsidRPr="00FF69E8">
        <w:t xml:space="preserve">1. </w:t>
      </w:r>
      <w:r w:rsidR="00ED7C91" w:rsidRPr="00FF69E8">
        <w:t>Preparation</w:t>
      </w:r>
      <w:ins w:id="1" w:author="Jacob Roundy" w:date="2015-05-20T09:20:00Z">
        <w:r w:rsidR="00206193">
          <w:t xml:space="preserve"> and </w:t>
        </w:r>
      </w:ins>
      <w:ins w:id="2" w:author="Jacob Roundy" w:date="2015-05-20T09:21:00Z">
        <w:r w:rsidR="00FF69E8" w:rsidRPr="00FF69E8">
          <w:t xml:space="preserve">Handling </w:t>
        </w:r>
      </w:ins>
      <w:ins w:id="3" w:author="Jacob Roundy" w:date="2015-05-20T09:28:00Z">
        <w:r w:rsidR="00206193">
          <w:t xml:space="preserve">of </w:t>
        </w:r>
      </w:ins>
      <w:ins w:id="4" w:author="Jacob Roundy" w:date="2015-05-20T09:21:00Z">
        <w:r w:rsidR="00FF69E8" w:rsidRPr="00FF69E8">
          <w:t xml:space="preserve">the </w:t>
        </w:r>
      </w:ins>
      <w:ins w:id="5" w:author="Jacob Roundy" w:date="2015-05-20T09:20:00Z">
        <w:r w:rsidR="00FF69E8" w:rsidRPr="00FF69E8">
          <w:t>Gown and Gloves</w:t>
        </w:r>
      </w:ins>
    </w:p>
    <w:p w14:paraId="16E56435" w14:textId="77777777" w:rsidR="005224ED" w:rsidRPr="00FF69E8" w:rsidRDefault="005224ED" w:rsidP="005224ED">
      <w:pPr>
        <w:spacing w:after="0"/>
      </w:pPr>
    </w:p>
    <w:p w14:paraId="43DE1761" w14:textId="1D57AC25" w:rsidR="001777EC" w:rsidRPr="00FF69E8" w:rsidRDefault="001777EC" w:rsidP="005224ED">
      <w:pPr>
        <w:spacing w:after="0"/>
      </w:pPr>
      <w:r w:rsidRPr="00FF69E8">
        <w:t>1.1</w:t>
      </w:r>
      <w:r w:rsidR="00ED7C91" w:rsidRPr="00FF69E8">
        <w:t xml:space="preserve"> </w:t>
      </w:r>
      <w:r w:rsidR="00273E2D" w:rsidRPr="00FF69E8">
        <w:t>Conduct all</w:t>
      </w:r>
      <w:r w:rsidR="00ED7C91" w:rsidRPr="00FF69E8">
        <w:t xml:space="preserve"> preparation for the operating room (OR)</w:t>
      </w:r>
      <w:r w:rsidR="00B5750C" w:rsidRPr="00FF69E8">
        <w:t xml:space="preserve"> prior to</w:t>
      </w:r>
      <w:r w:rsidR="00ED7C91" w:rsidRPr="00FF69E8">
        <w:t xml:space="preserve"> </w:t>
      </w:r>
      <w:r w:rsidR="00273E2D" w:rsidRPr="00FF69E8">
        <w:t>scrubbing in</w:t>
      </w:r>
      <w:r w:rsidR="00ED7C91" w:rsidRPr="00FF69E8">
        <w:t xml:space="preserve">. </w:t>
      </w:r>
      <w:r w:rsidR="00C94E3B" w:rsidRPr="00FF69E8">
        <w:t xml:space="preserve">This includes </w:t>
      </w:r>
      <w:r w:rsidR="00D55824" w:rsidRPr="00FF69E8">
        <w:t xml:space="preserve">wearing </w:t>
      </w:r>
      <w:r w:rsidR="00B5750C" w:rsidRPr="00FF69E8">
        <w:t xml:space="preserve">the appropriate </w:t>
      </w:r>
      <w:r w:rsidR="00D55824" w:rsidRPr="00FF69E8">
        <w:t xml:space="preserve">scrub attire, </w:t>
      </w:r>
      <w:r w:rsidR="00B5750C" w:rsidRPr="00FF69E8">
        <w:t xml:space="preserve">face </w:t>
      </w:r>
      <w:r w:rsidR="00D55824" w:rsidRPr="00FF69E8">
        <w:t>mask, shoe covers</w:t>
      </w:r>
      <w:r w:rsidR="00273E2D" w:rsidRPr="00FF69E8">
        <w:t>,</w:t>
      </w:r>
      <w:r w:rsidR="00D55824" w:rsidRPr="00FF69E8">
        <w:t xml:space="preserve"> and protective eye gear. </w:t>
      </w:r>
    </w:p>
    <w:p w14:paraId="72D05106" w14:textId="77777777" w:rsidR="005224ED" w:rsidRPr="00FF69E8" w:rsidRDefault="005224ED" w:rsidP="005224ED">
      <w:pPr>
        <w:spacing w:after="0"/>
      </w:pPr>
    </w:p>
    <w:p w14:paraId="279D3B93" w14:textId="4773B718" w:rsidR="00123A44" w:rsidRPr="00FF69E8" w:rsidRDefault="001777EC" w:rsidP="005224ED">
      <w:pPr>
        <w:spacing w:after="0"/>
      </w:pPr>
      <w:r w:rsidRPr="00FF69E8">
        <w:t>1.2</w:t>
      </w:r>
      <w:r w:rsidR="00EF6CE2" w:rsidRPr="00FF69E8">
        <w:t xml:space="preserve"> </w:t>
      </w:r>
      <w:r w:rsidR="00D86196" w:rsidRPr="00FF69E8">
        <w:t>Retrieve</w:t>
      </w:r>
      <w:r w:rsidR="00EF6CE2" w:rsidRPr="00FF69E8">
        <w:t xml:space="preserve"> </w:t>
      </w:r>
      <w:r w:rsidR="00273E2D" w:rsidRPr="00FF69E8">
        <w:t>a</w:t>
      </w:r>
      <w:r w:rsidR="00EF6CE2" w:rsidRPr="00FF69E8">
        <w:t xml:space="preserve"> surgical gown and gloves. </w:t>
      </w:r>
      <w:r w:rsidR="00105499" w:rsidRPr="00FF69E8">
        <w:t xml:space="preserve">A nurse or surgical technologist can help with sizing. </w:t>
      </w:r>
    </w:p>
    <w:p w14:paraId="4C83A511" w14:textId="77777777" w:rsidR="005224ED" w:rsidRPr="00FF69E8" w:rsidRDefault="005224ED" w:rsidP="005224ED">
      <w:pPr>
        <w:spacing w:after="0"/>
        <w:rPr>
          <w:ins w:id="6" w:author="Gabrielle White-Dzuro" w:date="2015-05-18T15:48:00Z"/>
        </w:rPr>
      </w:pPr>
    </w:p>
    <w:p w14:paraId="1825E023" w14:textId="4AFCFC66" w:rsidR="00894B4D" w:rsidRPr="00FF69E8" w:rsidRDefault="00894B4D" w:rsidP="005224ED">
      <w:pPr>
        <w:spacing w:after="0"/>
        <w:rPr>
          <w:ins w:id="7" w:author="Gabrielle White-Dzuro" w:date="2015-05-18T15:48:00Z"/>
        </w:rPr>
      </w:pPr>
      <w:ins w:id="8" w:author="Gabrielle White-Dzuro" w:date="2015-05-18T15:48:00Z">
        <w:r w:rsidRPr="00FF69E8">
          <w:t>With Assistance:</w:t>
        </w:r>
      </w:ins>
    </w:p>
    <w:p w14:paraId="00146E4B" w14:textId="77777777" w:rsidR="00894B4D" w:rsidRPr="00FF69E8" w:rsidRDefault="00894B4D" w:rsidP="005224ED">
      <w:pPr>
        <w:spacing w:after="0"/>
      </w:pPr>
    </w:p>
    <w:p w14:paraId="7326839E" w14:textId="77777777" w:rsidR="00894B4D" w:rsidRPr="00FF69E8" w:rsidRDefault="00123A44" w:rsidP="00894B4D">
      <w:pPr>
        <w:widowControl w:val="0"/>
        <w:autoSpaceDE w:val="0"/>
        <w:autoSpaceDN w:val="0"/>
        <w:adjustRightInd w:val="0"/>
        <w:spacing w:after="0"/>
        <w:rPr>
          <w:ins w:id="9" w:author="Gabrielle White-Dzuro" w:date="2015-05-18T15:50:00Z"/>
          <w:rFonts w:cs="Times New Roman"/>
        </w:rPr>
      </w:pPr>
      <w:r w:rsidRPr="00FF69E8">
        <w:t xml:space="preserve">1.3 </w:t>
      </w:r>
      <w:r w:rsidR="00105499" w:rsidRPr="00FF69E8">
        <w:t xml:space="preserve">If there is a </w:t>
      </w:r>
      <w:r w:rsidR="00105499" w:rsidRPr="00FF69E8">
        <w:rPr>
          <w:rFonts w:cs="Times New Roman"/>
        </w:rPr>
        <w:t xml:space="preserve">scrubbed technologist to assist with </w:t>
      </w:r>
      <w:r w:rsidR="00B5750C" w:rsidRPr="00FF69E8">
        <w:rPr>
          <w:rFonts w:cs="Times New Roman"/>
        </w:rPr>
        <w:t>this procedure</w:t>
      </w:r>
      <w:r w:rsidR="00105499" w:rsidRPr="00FF69E8">
        <w:rPr>
          <w:rFonts w:cs="Times New Roman"/>
        </w:rPr>
        <w:t>, hand the gown and glov</w:t>
      </w:r>
      <w:r w:rsidR="00B5750C" w:rsidRPr="00FF69E8">
        <w:rPr>
          <w:rFonts w:cs="Times New Roman"/>
        </w:rPr>
        <w:t>es to them</w:t>
      </w:r>
      <w:r w:rsidR="00105499" w:rsidRPr="00FF69E8">
        <w:rPr>
          <w:rFonts w:cs="Times New Roman"/>
        </w:rPr>
        <w:t xml:space="preserve"> in a sterile manner</w:t>
      </w:r>
      <w:bookmarkStart w:id="10" w:name="_GoBack"/>
      <w:bookmarkEnd w:id="10"/>
      <w:r w:rsidR="00B5750C" w:rsidRPr="00FF69E8">
        <w:rPr>
          <w:rFonts w:cs="Times New Roman"/>
        </w:rPr>
        <w:t>.</w:t>
      </w:r>
      <w:r w:rsidR="00105499" w:rsidRPr="00FF69E8">
        <w:rPr>
          <w:rFonts w:cs="Times New Roman"/>
        </w:rPr>
        <w:t xml:space="preserve"> </w:t>
      </w:r>
    </w:p>
    <w:p w14:paraId="7B9A7666" w14:textId="77777777" w:rsidR="00894B4D" w:rsidRPr="00FF69E8" w:rsidRDefault="00894B4D" w:rsidP="00894B4D">
      <w:pPr>
        <w:widowControl w:val="0"/>
        <w:autoSpaceDE w:val="0"/>
        <w:autoSpaceDN w:val="0"/>
        <w:adjustRightInd w:val="0"/>
        <w:spacing w:after="0"/>
        <w:rPr>
          <w:ins w:id="11" w:author="Gabrielle White-Dzuro" w:date="2015-05-18T15:50:00Z"/>
          <w:rFonts w:cs="Times New Roman"/>
        </w:rPr>
      </w:pPr>
    </w:p>
    <w:p w14:paraId="5BF2937B" w14:textId="0AFC43F8" w:rsidR="004831AD" w:rsidRPr="00FF69E8" w:rsidRDefault="00894B4D" w:rsidP="00894B4D">
      <w:pPr>
        <w:widowControl w:val="0"/>
        <w:autoSpaceDE w:val="0"/>
        <w:autoSpaceDN w:val="0"/>
        <w:adjustRightInd w:val="0"/>
        <w:spacing w:after="0"/>
        <w:rPr>
          <w:ins w:id="12" w:author="Anna Sivachenko" w:date="2015-05-19T08:57:00Z"/>
          <w:rFonts w:eastAsiaTheme="minorEastAsia" w:cs="Times New Roman"/>
          <w:lang w:eastAsia="ja-JP"/>
        </w:rPr>
      </w:pPr>
      <w:ins w:id="13" w:author="Gabrielle White-Dzuro" w:date="2015-05-18T15:50:00Z">
        <w:r w:rsidRPr="00FF69E8">
          <w:rPr>
            <w:rFonts w:cs="Times New Roman"/>
          </w:rPr>
          <w:t>1.</w:t>
        </w:r>
      </w:ins>
      <w:r w:rsidR="00002627">
        <w:rPr>
          <w:rFonts w:cs="Times New Roman"/>
        </w:rPr>
        <w:t>3.1</w:t>
      </w:r>
      <w:r w:rsidR="00FF69E8" w:rsidRPr="00FF69E8">
        <w:rPr>
          <w:rFonts w:cs="Times New Roman"/>
        </w:rPr>
        <w:t xml:space="preserve"> </w:t>
      </w:r>
      <w:ins w:id="14" w:author="Anna Sivachenko" w:date="2015-05-19T08:57:00Z">
        <w:r w:rsidR="004831AD" w:rsidRPr="00FF69E8">
          <w:rPr>
            <w:rFonts w:cs="Times New Roman"/>
          </w:rPr>
          <w:t>O</w:t>
        </w:r>
      </w:ins>
      <w:ins w:id="15" w:author="Gabrielle White-Dzuro" w:date="2015-05-18T15:49:00Z">
        <w:r w:rsidRPr="00FF69E8">
          <w:rPr>
            <w:rFonts w:eastAsiaTheme="minorEastAsia" w:cs="Times New Roman"/>
            <w:lang w:eastAsia="ja-JP"/>
          </w:rPr>
          <w:t xml:space="preserve">pen the gown by first removing the plastic covering. </w:t>
        </w:r>
      </w:ins>
    </w:p>
    <w:p w14:paraId="08F63B8E" w14:textId="77777777" w:rsidR="004831AD" w:rsidRPr="00FF69E8" w:rsidRDefault="004831AD" w:rsidP="00894B4D">
      <w:pPr>
        <w:widowControl w:val="0"/>
        <w:autoSpaceDE w:val="0"/>
        <w:autoSpaceDN w:val="0"/>
        <w:adjustRightInd w:val="0"/>
        <w:spacing w:after="0"/>
        <w:rPr>
          <w:ins w:id="16" w:author="Anna Sivachenko" w:date="2015-05-19T08:57:00Z"/>
          <w:rFonts w:eastAsiaTheme="minorEastAsia" w:cs="Times New Roman"/>
          <w:lang w:eastAsia="ja-JP"/>
        </w:rPr>
      </w:pPr>
    </w:p>
    <w:p w14:paraId="019DC65A" w14:textId="11BDAEBA" w:rsidR="004831AD" w:rsidRPr="00FF69E8" w:rsidRDefault="004831AD" w:rsidP="00894B4D">
      <w:pPr>
        <w:widowControl w:val="0"/>
        <w:autoSpaceDE w:val="0"/>
        <w:autoSpaceDN w:val="0"/>
        <w:adjustRightInd w:val="0"/>
        <w:spacing w:after="0"/>
        <w:rPr>
          <w:ins w:id="17" w:author="Anna Sivachenko" w:date="2015-05-19T08:59:00Z"/>
          <w:rFonts w:eastAsiaTheme="minorEastAsia" w:cs="Times New Roman"/>
          <w:lang w:eastAsia="ja-JP"/>
        </w:rPr>
      </w:pPr>
      <w:ins w:id="18" w:author="Anna Sivachenko" w:date="2015-05-19T08:58:00Z">
        <w:r w:rsidRPr="00FF69E8">
          <w:rPr>
            <w:rFonts w:eastAsiaTheme="minorEastAsia" w:cs="Times New Roman"/>
            <w:lang w:eastAsia="ja-JP"/>
          </w:rPr>
          <w:t>1.3.</w:t>
        </w:r>
      </w:ins>
      <w:ins w:id="19" w:author="Jacob Roundy" w:date="2015-05-20T09:25:00Z">
        <w:r w:rsidR="009913C7">
          <w:rPr>
            <w:rFonts w:eastAsiaTheme="minorEastAsia" w:cs="Times New Roman"/>
            <w:lang w:eastAsia="ja-JP"/>
          </w:rPr>
          <w:t>2</w:t>
        </w:r>
      </w:ins>
      <w:ins w:id="20" w:author="Anna Sivachenko" w:date="2015-05-19T08:58:00Z">
        <w:del w:id="21" w:author="Jacob Roundy" w:date="2015-05-20T09:22:00Z">
          <w:r w:rsidRPr="00FF69E8" w:rsidDel="00002627">
            <w:rPr>
              <w:rFonts w:eastAsiaTheme="minorEastAsia" w:cs="Times New Roman"/>
              <w:lang w:eastAsia="ja-JP"/>
            </w:rPr>
            <w:delText>1.2</w:delText>
          </w:r>
        </w:del>
        <w:r w:rsidRPr="00FF69E8">
          <w:rPr>
            <w:rFonts w:eastAsiaTheme="minorEastAsia" w:cs="Times New Roman"/>
            <w:lang w:eastAsia="ja-JP"/>
          </w:rPr>
          <w:t xml:space="preserve"> H</w:t>
        </w:r>
      </w:ins>
      <w:ins w:id="22" w:author="Gabrielle White-Dzuro" w:date="2015-05-18T15:49:00Z">
        <w:r w:rsidR="00894B4D" w:rsidRPr="00FF69E8">
          <w:rPr>
            <w:rFonts w:eastAsiaTheme="minorEastAsia" w:cs="Times New Roman"/>
            <w:lang w:eastAsia="ja-JP"/>
          </w:rPr>
          <w:t>old the gown in your left hand with the flaps side up</w:t>
        </w:r>
      </w:ins>
      <w:ins w:id="23" w:author="Jacob Roundy" w:date="2015-05-20T09:22:00Z">
        <w:r w:rsidR="00002627">
          <w:rPr>
            <w:rFonts w:eastAsiaTheme="minorEastAsia" w:cs="Times New Roman"/>
            <w:lang w:eastAsia="ja-JP"/>
          </w:rPr>
          <w:t>.</w:t>
        </w:r>
      </w:ins>
      <w:ins w:id="24" w:author="Gabrielle White-Dzuro" w:date="2015-05-18T15:49:00Z">
        <w:r w:rsidR="00894B4D" w:rsidRPr="00FF69E8">
          <w:rPr>
            <w:rFonts w:eastAsiaTheme="minorEastAsia" w:cs="Times New Roman"/>
            <w:lang w:eastAsia="ja-JP"/>
          </w:rPr>
          <w:t xml:space="preserve"> </w:t>
        </w:r>
      </w:ins>
    </w:p>
    <w:p w14:paraId="4E330D46" w14:textId="77777777" w:rsidR="004831AD" w:rsidRPr="00FF69E8" w:rsidRDefault="004831AD" w:rsidP="00894B4D">
      <w:pPr>
        <w:widowControl w:val="0"/>
        <w:autoSpaceDE w:val="0"/>
        <w:autoSpaceDN w:val="0"/>
        <w:adjustRightInd w:val="0"/>
        <w:spacing w:after="0"/>
        <w:rPr>
          <w:ins w:id="25" w:author="Anna Sivachenko" w:date="2015-05-19T08:59:00Z"/>
          <w:rFonts w:eastAsiaTheme="minorEastAsia" w:cs="Times New Roman"/>
          <w:lang w:eastAsia="ja-JP"/>
        </w:rPr>
      </w:pPr>
    </w:p>
    <w:p w14:paraId="460E849D" w14:textId="3F47A32F" w:rsidR="00894B4D" w:rsidRPr="00FF69E8" w:rsidRDefault="004831AD" w:rsidP="00894B4D">
      <w:pPr>
        <w:widowControl w:val="0"/>
        <w:autoSpaceDE w:val="0"/>
        <w:autoSpaceDN w:val="0"/>
        <w:adjustRightInd w:val="0"/>
        <w:spacing w:after="0"/>
        <w:rPr>
          <w:ins w:id="26" w:author="Gabrielle White-Dzuro" w:date="2015-05-18T15:49:00Z"/>
          <w:rFonts w:eastAsiaTheme="minorEastAsia" w:cs="Times New Roman"/>
          <w:lang w:eastAsia="ja-JP"/>
        </w:rPr>
      </w:pPr>
      <w:ins w:id="27" w:author="Anna Sivachenko" w:date="2015-05-19T08:59:00Z">
        <w:r w:rsidRPr="00FF69E8">
          <w:rPr>
            <w:rFonts w:eastAsiaTheme="minorEastAsia" w:cs="Times New Roman"/>
            <w:lang w:eastAsia="ja-JP"/>
          </w:rPr>
          <w:t>1.3.</w:t>
        </w:r>
      </w:ins>
      <w:ins w:id="28" w:author="Jacob Roundy" w:date="2015-05-20T09:25:00Z">
        <w:r w:rsidR="009913C7">
          <w:rPr>
            <w:rFonts w:eastAsiaTheme="minorEastAsia" w:cs="Times New Roman"/>
            <w:lang w:eastAsia="ja-JP"/>
          </w:rPr>
          <w:t>3</w:t>
        </w:r>
      </w:ins>
      <w:ins w:id="29" w:author="Anna Sivachenko" w:date="2015-05-19T08:59:00Z">
        <w:del w:id="30" w:author="Jacob Roundy" w:date="2015-05-20T09:22:00Z">
          <w:r w:rsidRPr="00FF69E8" w:rsidDel="00002627">
            <w:rPr>
              <w:rFonts w:eastAsiaTheme="minorEastAsia" w:cs="Times New Roman"/>
              <w:lang w:eastAsia="ja-JP"/>
            </w:rPr>
            <w:delText>1.</w:delText>
          </w:r>
        </w:del>
        <w:del w:id="31" w:author="Jacob Roundy" w:date="2015-05-20T09:23:00Z">
          <w:r w:rsidRPr="00FF69E8" w:rsidDel="00002627">
            <w:rPr>
              <w:rFonts w:eastAsiaTheme="minorEastAsia" w:cs="Times New Roman"/>
              <w:lang w:eastAsia="ja-JP"/>
            </w:rPr>
            <w:delText>3</w:delText>
          </w:r>
        </w:del>
        <w:r w:rsidRPr="00FF69E8">
          <w:rPr>
            <w:rFonts w:eastAsiaTheme="minorEastAsia" w:cs="Times New Roman"/>
            <w:lang w:eastAsia="ja-JP"/>
          </w:rPr>
          <w:t xml:space="preserve"> </w:t>
        </w:r>
      </w:ins>
      <w:proofErr w:type="gramStart"/>
      <w:ins w:id="32" w:author="Gabrielle White-Dzuro" w:date="2015-05-18T15:49:00Z">
        <w:r w:rsidR="00894B4D" w:rsidRPr="00FF69E8">
          <w:rPr>
            <w:rFonts w:eastAsiaTheme="minorEastAsia" w:cs="Times New Roman"/>
            <w:lang w:eastAsia="ja-JP"/>
          </w:rPr>
          <w:t>Using</w:t>
        </w:r>
        <w:proofErr w:type="gramEnd"/>
        <w:r w:rsidR="00894B4D" w:rsidRPr="00FF69E8">
          <w:rPr>
            <w:rFonts w:eastAsiaTheme="minorEastAsia" w:cs="Times New Roman"/>
            <w:lang w:eastAsia="ja-JP"/>
          </w:rPr>
          <w:t xml:space="preserve"> your </w:t>
        </w:r>
      </w:ins>
      <w:ins w:id="33" w:author="Anna Sivachenko" w:date="2015-05-20T09:05:00Z">
        <w:r w:rsidR="008749D1" w:rsidRPr="00FF69E8">
          <w:rPr>
            <w:rFonts w:eastAsiaTheme="minorEastAsia" w:cs="Times New Roman"/>
            <w:lang w:eastAsia="ja-JP"/>
          </w:rPr>
          <w:t>right</w:t>
        </w:r>
      </w:ins>
      <w:ins w:id="34" w:author="Gabrielle White-Dzuro" w:date="2015-05-18T15:49:00Z">
        <w:r w:rsidR="00894B4D" w:rsidRPr="00FF69E8">
          <w:rPr>
            <w:rFonts w:eastAsiaTheme="minorEastAsia" w:cs="Times New Roman"/>
            <w:lang w:eastAsia="ja-JP"/>
          </w:rPr>
          <w:t xml:space="preserve"> hand, pull back each of the flaps and tuck them into your left hand. This leave</w:t>
        </w:r>
      </w:ins>
      <w:ins w:id="35" w:author="Jacob Roundy" w:date="2015-05-20T10:22:00Z">
        <w:r w:rsidR="00487395">
          <w:rPr>
            <w:rFonts w:eastAsiaTheme="minorEastAsia" w:cs="Times New Roman"/>
            <w:lang w:eastAsia="ja-JP"/>
          </w:rPr>
          <w:t>s</w:t>
        </w:r>
      </w:ins>
      <w:ins w:id="36" w:author="Gabrielle White-Dzuro" w:date="2015-05-18T15:49:00Z">
        <w:r w:rsidR="00894B4D" w:rsidRPr="00FF69E8">
          <w:rPr>
            <w:rFonts w:eastAsiaTheme="minorEastAsia" w:cs="Times New Roman"/>
            <w:lang w:eastAsia="ja-JP"/>
          </w:rPr>
          <w:t xml:space="preserve"> a portion of the sterile gown exposed</w:t>
        </w:r>
      </w:ins>
      <w:ins w:id="37" w:author="Jacob Roundy" w:date="2015-05-20T10:23:00Z">
        <w:r w:rsidR="00487395">
          <w:rPr>
            <w:rFonts w:eastAsiaTheme="minorEastAsia" w:cs="Times New Roman"/>
            <w:lang w:eastAsia="ja-JP"/>
          </w:rPr>
          <w:t>,</w:t>
        </w:r>
      </w:ins>
      <w:r w:rsidR="00894B4D" w:rsidRPr="00FF69E8">
        <w:rPr>
          <w:rFonts w:eastAsiaTheme="minorEastAsia" w:cs="Times New Roman"/>
          <w:lang w:eastAsia="ja-JP"/>
        </w:rPr>
        <w:t> </w:t>
      </w:r>
      <w:ins w:id="38" w:author="Jacob Roundy" w:date="2015-05-20T10:23:00Z">
        <w:r w:rsidR="00487395">
          <w:rPr>
            <w:rFonts w:eastAsiaTheme="minorEastAsia" w:cs="Times New Roman"/>
            <w:lang w:eastAsia="ja-JP"/>
          </w:rPr>
          <w:t>which</w:t>
        </w:r>
      </w:ins>
      <w:ins w:id="39" w:author="Gabrielle White-Dzuro" w:date="2015-05-18T15:49:00Z">
        <w:r w:rsidR="00894B4D" w:rsidRPr="00FF69E8">
          <w:rPr>
            <w:rFonts w:eastAsiaTheme="minorEastAsia" w:cs="Times New Roman"/>
            <w:lang w:eastAsia="ja-JP"/>
          </w:rPr>
          <w:t xml:space="preserve"> can </w:t>
        </w:r>
      </w:ins>
      <w:ins w:id="40" w:author="Jacob Roundy" w:date="2015-05-20T10:24:00Z">
        <w:r w:rsidR="00487395">
          <w:rPr>
            <w:rFonts w:eastAsiaTheme="minorEastAsia" w:cs="Times New Roman"/>
            <w:lang w:eastAsia="ja-JP"/>
          </w:rPr>
          <w:t xml:space="preserve">then be </w:t>
        </w:r>
      </w:ins>
      <w:ins w:id="41" w:author="Gabrielle White-Dzuro" w:date="2015-05-18T15:49:00Z">
        <w:r w:rsidR="00894B4D" w:rsidRPr="00FF69E8">
          <w:rPr>
            <w:rFonts w:eastAsiaTheme="minorEastAsia" w:cs="Times New Roman"/>
            <w:lang w:eastAsia="ja-JP"/>
          </w:rPr>
          <w:t>hand</w:t>
        </w:r>
      </w:ins>
      <w:ins w:id="42" w:author="Jacob Roundy" w:date="2015-05-20T10:24:00Z">
        <w:r w:rsidR="00487395">
          <w:rPr>
            <w:rFonts w:eastAsiaTheme="minorEastAsia" w:cs="Times New Roman"/>
            <w:lang w:eastAsia="ja-JP"/>
          </w:rPr>
          <w:t>ed</w:t>
        </w:r>
      </w:ins>
      <w:ins w:id="43" w:author="Gabrielle White-Dzuro" w:date="2015-05-18T15:49:00Z">
        <w:del w:id="44" w:author="Jacob Roundy" w:date="2015-05-20T10:25:00Z">
          <w:r w:rsidR="00894B4D" w:rsidRPr="00FF69E8" w:rsidDel="00487395">
            <w:rPr>
              <w:rFonts w:eastAsiaTheme="minorEastAsia" w:cs="Times New Roman"/>
              <w:lang w:eastAsia="ja-JP"/>
            </w:rPr>
            <w:delText xml:space="preserve"> it</w:delText>
          </w:r>
        </w:del>
        <w:r w:rsidR="00894B4D" w:rsidRPr="00FF69E8">
          <w:rPr>
            <w:rFonts w:eastAsiaTheme="minorEastAsia" w:cs="Times New Roman"/>
            <w:lang w:eastAsia="ja-JP"/>
          </w:rPr>
          <w:t xml:space="preserve"> to the scrubbed technologist without them touching the packaging.</w:t>
        </w:r>
      </w:ins>
    </w:p>
    <w:p w14:paraId="360253C0" w14:textId="77777777" w:rsidR="00894B4D" w:rsidRPr="00FF69E8" w:rsidRDefault="00894B4D" w:rsidP="00894B4D">
      <w:pPr>
        <w:widowControl w:val="0"/>
        <w:autoSpaceDE w:val="0"/>
        <w:autoSpaceDN w:val="0"/>
        <w:adjustRightInd w:val="0"/>
        <w:spacing w:after="0"/>
        <w:rPr>
          <w:ins w:id="45" w:author="Gabrielle White-Dzuro" w:date="2015-05-18T15:49:00Z"/>
          <w:rFonts w:eastAsiaTheme="minorEastAsia" w:cs="Times New Roman"/>
          <w:lang w:eastAsia="ja-JP"/>
        </w:rPr>
      </w:pPr>
      <w:ins w:id="46" w:author="Gabrielle White-Dzuro" w:date="2015-05-18T15:49:00Z">
        <w:r w:rsidRPr="00FF69E8">
          <w:rPr>
            <w:rFonts w:eastAsiaTheme="minorEastAsia" w:cs="Times New Roman"/>
            <w:lang w:eastAsia="ja-JP"/>
          </w:rPr>
          <w:t> </w:t>
        </w:r>
      </w:ins>
    </w:p>
    <w:p w14:paraId="7CB264A5" w14:textId="75D76AA4" w:rsidR="004831AD" w:rsidRPr="00FF69E8" w:rsidRDefault="00894B4D" w:rsidP="00894B4D">
      <w:pPr>
        <w:spacing w:after="0"/>
        <w:rPr>
          <w:ins w:id="47" w:author="Anna Sivachenko" w:date="2015-05-19T09:00:00Z"/>
          <w:rFonts w:eastAsiaTheme="minorEastAsia" w:cs="Times New Roman"/>
          <w:lang w:eastAsia="ja-JP"/>
        </w:rPr>
      </w:pPr>
      <w:ins w:id="48" w:author="Gabrielle White-Dzuro" w:date="2015-05-18T15:50:00Z">
        <w:r w:rsidRPr="00FF69E8">
          <w:rPr>
            <w:rFonts w:eastAsiaTheme="minorEastAsia" w:cs="Times New Roman"/>
            <w:lang w:eastAsia="ja-JP"/>
          </w:rPr>
          <w:t>1.</w:t>
        </w:r>
      </w:ins>
      <w:ins w:id="49" w:author="Anna Sivachenko" w:date="2015-05-19T08:59:00Z">
        <w:r w:rsidR="004831AD" w:rsidRPr="00FF69E8">
          <w:rPr>
            <w:rFonts w:eastAsiaTheme="minorEastAsia" w:cs="Times New Roman"/>
            <w:lang w:eastAsia="ja-JP"/>
          </w:rPr>
          <w:t>3.</w:t>
        </w:r>
      </w:ins>
      <w:r w:rsidR="009913C7">
        <w:rPr>
          <w:rFonts w:eastAsiaTheme="minorEastAsia" w:cs="Times New Roman"/>
          <w:lang w:eastAsia="ja-JP"/>
        </w:rPr>
        <w:t>4</w:t>
      </w:r>
      <w:r w:rsidR="004831AD" w:rsidRPr="00FF69E8">
        <w:rPr>
          <w:rFonts w:eastAsiaTheme="minorEastAsia" w:cs="Times New Roman"/>
          <w:lang w:eastAsia="ja-JP"/>
        </w:rPr>
        <w:t xml:space="preserve"> </w:t>
      </w:r>
      <w:ins w:id="50" w:author="Jacob Roundy" w:date="2015-05-20T09:24:00Z">
        <w:r w:rsidR="009913C7">
          <w:rPr>
            <w:rFonts w:eastAsiaTheme="minorEastAsia" w:cs="Times New Roman"/>
            <w:lang w:eastAsia="ja-JP"/>
          </w:rPr>
          <w:t>To open the gloves, g</w:t>
        </w:r>
      </w:ins>
      <w:ins w:id="51" w:author="Gabrielle White-Dzuro" w:date="2015-05-18T15:49:00Z">
        <w:r w:rsidRPr="00FF69E8">
          <w:rPr>
            <w:rFonts w:eastAsiaTheme="minorEastAsia" w:cs="Times New Roman"/>
            <w:lang w:eastAsia="ja-JP"/>
          </w:rPr>
          <w:t xml:space="preserve">rab the top edges of the packet with both of your hands. </w:t>
        </w:r>
      </w:ins>
    </w:p>
    <w:p w14:paraId="34088A17" w14:textId="77777777" w:rsidR="00FF69E8" w:rsidRPr="00FF69E8" w:rsidRDefault="00FF69E8" w:rsidP="00894B4D">
      <w:pPr>
        <w:spacing w:after="0"/>
        <w:rPr>
          <w:ins w:id="52" w:author="Jacob Roundy" w:date="2015-05-20T09:20:00Z"/>
          <w:rFonts w:eastAsiaTheme="minorEastAsia" w:cs="Times New Roman"/>
          <w:lang w:eastAsia="ja-JP"/>
        </w:rPr>
      </w:pPr>
    </w:p>
    <w:p w14:paraId="4E2493E1" w14:textId="6422F99B" w:rsidR="00105499" w:rsidRPr="00FF69E8" w:rsidRDefault="008749D1" w:rsidP="00894B4D">
      <w:pPr>
        <w:spacing w:after="0"/>
        <w:rPr>
          <w:rFonts w:cs="Times New Roman"/>
        </w:rPr>
      </w:pPr>
      <w:ins w:id="53" w:author="Anna Sivachenko" w:date="2015-05-20T09:05:00Z">
        <w:r w:rsidRPr="00FF69E8">
          <w:rPr>
            <w:rFonts w:eastAsiaTheme="minorEastAsia" w:cs="Times New Roman"/>
            <w:lang w:eastAsia="ja-JP"/>
          </w:rPr>
          <w:lastRenderedPageBreak/>
          <w:t>1.3.</w:t>
        </w:r>
      </w:ins>
      <w:ins w:id="54" w:author="Jacob Roundy" w:date="2015-05-20T09:25:00Z">
        <w:r w:rsidR="009913C7">
          <w:rPr>
            <w:rFonts w:eastAsiaTheme="minorEastAsia" w:cs="Times New Roman"/>
            <w:lang w:eastAsia="ja-JP"/>
          </w:rPr>
          <w:t>5</w:t>
        </w:r>
      </w:ins>
      <w:ins w:id="55" w:author="Anna Sivachenko" w:date="2015-05-20T09:05:00Z">
        <w:del w:id="56" w:author="Jacob Roundy" w:date="2015-05-20T09:25:00Z">
          <w:r w:rsidRPr="00FF69E8" w:rsidDel="009913C7">
            <w:rPr>
              <w:rFonts w:eastAsiaTheme="minorEastAsia" w:cs="Times New Roman"/>
              <w:lang w:eastAsia="ja-JP"/>
            </w:rPr>
            <w:delText>2.</w:delText>
          </w:r>
        </w:del>
        <w:del w:id="57" w:author="Jacob Roundy" w:date="2015-05-20T09:24:00Z">
          <w:r w:rsidRPr="00FF69E8" w:rsidDel="009913C7">
            <w:rPr>
              <w:rFonts w:eastAsiaTheme="minorEastAsia" w:cs="Times New Roman"/>
              <w:lang w:eastAsia="ja-JP"/>
            </w:rPr>
            <w:delText>2</w:delText>
          </w:r>
        </w:del>
      </w:ins>
      <w:ins w:id="58" w:author="Anna Sivachenko" w:date="2015-05-20T09:09:00Z">
        <w:r w:rsidRPr="00FF69E8">
          <w:rPr>
            <w:rFonts w:eastAsiaTheme="minorEastAsia" w:cs="Times New Roman"/>
            <w:lang w:eastAsia="ja-JP"/>
          </w:rPr>
          <w:t xml:space="preserve"> </w:t>
        </w:r>
      </w:ins>
      <w:ins w:id="59" w:author="Gabrielle White-Dzuro" w:date="2015-05-18T15:49:00Z">
        <w:r w:rsidR="00894B4D" w:rsidRPr="00FF69E8">
          <w:rPr>
            <w:rFonts w:eastAsiaTheme="minorEastAsia" w:cs="Times New Roman"/>
            <w:lang w:eastAsia="ja-JP"/>
          </w:rPr>
          <w:t>Pull your hands apart to open the package and tuck the edges of the package under itself</w:t>
        </w:r>
        <w:del w:id="60" w:author="Jacob Roundy" w:date="2015-05-20T09:24:00Z">
          <w:r w:rsidR="00894B4D" w:rsidRPr="00FF69E8" w:rsidDel="009913C7">
            <w:rPr>
              <w:rFonts w:eastAsiaTheme="minorEastAsia" w:cs="Times New Roman"/>
              <w:lang w:eastAsia="ja-JP"/>
            </w:rPr>
            <w:delText xml:space="preserve"> </w:delText>
          </w:r>
        </w:del>
      </w:ins>
      <w:ins w:id="61" w:author="Anna Sivachenko" w:date="2015-05-20T09:05:00Z">
        <w:r w:rsidRPr="00FF69E8">
          <w:rPr>
            <w:rFonts w:eastAsiaTheme="minorEastAsia" w:cs="Times New Roman"/>
            <w:lang w:eastAsia="ja-JP"/>
          </w:rPr>
          <w:t xml:space="preserve">. </w:t>
        </w:r>
      </w:ins>
      <w:ins w:id="62" w:author="Gabrielle White-Dzuro" w:date="2015-05-18T15:49:00Z">
        <w:r w:rsidR="00894B4D" w:rsidRPr="00FF69E8">
          <w:rPr>
            <w:rFonts w:eastAsiaTheme="minorEastAsia" w:cs="Times New Roman"/>
            <w:lang w:eastAsia="ja-JP"/>
          </w:rPr>
          <w:t>This expose</w:t>
        </w:r>
      </w:ins>
      <w:ins w:id="63" w:author="Jacob Roundy" w:date="2015-05-20T09:24:00Z">
        <w:r w:rsidR="009913C7">
          <w:rPr>
            <w:rFonts w:eastAsiaTheme="minorEastAsia" w:cs="Times New Roman"/>
            <w:lang w:eastAsia="ja-JP"/>
          </w:rPr>
          <w:t>s</w:t>
        </w:r>
      </w:ins>
      <w:ins w:id="64" w:author="Gabrielle White-Dzuro" w:date="2015-05-18T15:49:00Z">
        <w:r w:rsidR="00894B4D" w:rsidRPr="00FF69E8">
          <w:rPr>
            <w:rFonts w:eastAsiaTheme="minorEastAsia" w:cs="Times New Roman"/>
            <w:lang w:eastAsia="ja-JP"/>
          </w:rPr>
          <w:t xml:space="preserve"> a portion of the sterile gloves and allow</w:t>
        </w:r>
      </w:ins>
      <w:ins w:id="65" w:author="Jacob Roundy" w:date="2015-05-20T09:24:00Z">
        <w:r w:rsidR="009913C7">
          <w:rPr>
            <w:rFonts w:eastAsiaTheme="minorEastAsia" w:cs="Times New Roman"/>
            <w:lang w:eastAsia="ja-JP"/>
          </w:rPr>
          <w:t>s</w:t>
        </w:r>
      </w:ins>
      <w:ins w:id="66" w:author="Gabrielle White-Dzuro" w:date="2015-05-18T15:49:00Z">
        <w:r w:rsidR="00894B4D" w:rsidRPr="00FF69E8">
          <w:rPr>
            <w:rFonts w:eastAsiaTheme="minorEastAsia" w:cs="Times New Roman"/>
            <w:lang w:eastAsia="ja-JP"/>
          </w:rPr>
          <w:t xml:space="preserve"> the scrubbed technologist to grab them without touching the packaging.</w:t>
        </w:r>
      </w:ins>
    </w:p>
    <w:p w14:paraId="7160683F" w14:textId="77777777" w:rsidR="005224ED" w:rsidRPr="00FF69E8" w:rsidRDefault="005224ED" w:rsidP="005224ED">
      <w:pPr>
        <w:spacing w:after="0"/>
      </w:pPr>
    </w:p>
    <w:p w14:paraId="0C43C38B" w14:textId="13B25DDC" w:rsidR="00894B4D" w:rsidRPr="00FF69E8" w:rsidRDefault="00894B4D" w:rsidP="005224ED">
      <w:pPr>
        <w:spacing w:after="0"/>
        <w:rPr>
          <w:ins w:id="67" w:author="Gabrielle White-Dzuro" w:date="2015-05-18T15:48:00Z"/>
        </w:rPr>
      </w:pPr>
      <w:ins w:id="68" w:author="Gabrielle White-Dzuro" w:date="2015-05-18T15:48:00Z">
        <w:r w:rsidRPr="00FF69E8">
          <w:t xml:space="preserve">Solo: </w:t>
        </w:r>
      </w:ins>
    </w:p>
    <w:p w14:paraId="1EB15263" w14:textId="77777777" w:rsidR="00894B4D" w:rsidRPr="00FF69E8" w:rsidRDefault="00894B4D" w:rsidP="005224ED">
      <w:pPr>
        <w:spacing w:after="0"/>
        <w:rPr>
          <w:ins w:id="69" w:author="Gabrielle White-Dzuro" w:date="2015-05-18T15:48:00Z"/>
        </w:rPr>
      </w:pPr>
    </w:p>
    <w:p w14:paraId="6F057C8A" w14:textId="753F2897" w:rsidR="00123A44" w:rsidRPr="00FF69E8" w:rsidRDefault="00123A44" w:rsidP="005224ED">
      <w:pPr>
        <w:spacing w:after="0"/>
      </w:pPr>
      <w:r w:rsidRPr="00FF69E8">
        <w:t>1.</w:t>
      </w:r>
      <w:ins w:id="70" w:author="Jacob Roundy" w:date="2015-05-20T09:25:00Z">
        <w:r w:rsidR="009913C7">
          <w:t>4</w:t>
        </w:r>
      </w:ins>
      <w:ins w:id="71" w:author="Gabrielle White-Dzuro" w:date="2015-05-18T15:50:00Z">
        <w:del w:id="72" w:author="Jacob Roundy" w:date="2015-05-20T09:25:00Z">
          <w:r w:rsidR="00894B4D" w:rsidRPr="00FF69E8" w:rsidDel="009913C7">
            <w:delText>6</w:delText>
          </w:r>
        </w:del>
      </w:ins>
      <w:del w:id="73" w:author="Gabrielle White-Dzuro" w:date="2015-05-18T15:50:00Z">
        <w:r w:rsidRPr="00FF69E8" w:rsidDel="00894B4D">
          <w:delText>4</w:delText>
        </w:r>
      </w:del>
      <w:r w:rsidR="00105499" w:rsidRPr="00FF69E8">
        <w:t xml:space="preserve"> The gown comes double pack</w:t>
      </w:r>
      <w:r w:rsidR="00273E2D" w:rsidRPr="00FF69E8">
        <w:t>ed</w:t>
      </w:r>
      <w:r w:rsidR="00105499" w:rsidRPr="00FF69E8">
        <w:t>, with an outer plastic layer and an inner wrapping paper. Tear the packet at the top and place the package covered with inner wrapping paper onto a surface.</w:t>
      </w:r>
    </w:p>
    <w:p w14:paraId="0DF5F5DF" w14:textId="77777777" w:rsidR="005224ED" w:rsidRPr="00FF69E8" w:rsidRDefault="005224ED" w:rsidP="005224ED">
      <w:pPr>
        <w:spacing w:after="0"/>
      </w:pPr>
    </w:p>
    <w:p w14:paraId="057848AA" w14:textId="13050C70" w:rsidR="00123A44" w:rsidRPr="00FF69E8" w:rsidRDefault="00123A44" w:rsidP="005224ED">
      <w:pPr>
        <w:spacing w:after="0"/>
      </w:pPr>
      <w:r w:rsidRPr="00FF69E8">
        <w:t>1.</w:t>
      </w:r>
      <w:ins w:id="74" w:author="Jacob Roundy" w:date="2015-05-20T09:25:00Z">
        <w:r w:rsidR="009913C7">
          <w:t>5</w:t>
        </w:r>
      </w:ins>
      <w:ins w:id="75" w:author="Gabrielle White-Dzuro" w:date="2015-05-18T15:50:00Z">
        <w:del w:id="76" w:author="Jacob Roundy" w:date="2015-05-20T09:25:00Z">
          <w:r w:rsidR="00894B4D" w:rsidRPr="00FF69E8" w:rsidDel="009913C7">
            <w:delText>7</w:delText>
          </w:r>
        </w:del>
      </w:ins>
      <w:del w:id="77" w:author="Gabrielle White-Dzuro" w:date="2015-05-18T15:50:00Z">
        <w:r w:rsidRPr="00FF69E8" w:rsidDel="00894B4D">
          <w:delText>5</w:delText>
        </w:r>
      </w:del>
      <w:r w:rsidRPr="00FF69E8">
        <w:t xml:space="preserve"> </w:t>
      </w:r>
      <w:ins w:id="78" w:author="Anna Sivachenko" w:date="2015-05-20T09:06:00Z">
        <w:r w:rsidR="008749D1" w:rsidRPr="00FF69E8">
          <w:t>U</w:t>
        </w:r>
      </w:ins>
      <w:r w:rsidR="00105499" w:rsidRPr="00FF69E8">
        <w:t xml:space="preserve">nfold the paper packaging by touching only the corners of the wrapping paper. </w:t>
      </w:r>
    </w:p>
    <w:p w14:paraId="29FF73D6" w14:textId="77777777" w:rsidR="005224ED" w:rsidRPr="00FF69E8" w:rsidRDefault="005224ED" w:rsidP="005224ED">
      <w:pPr>
        <w:spacing w:after="0"/>
      </w:pPr>
    </w:p>
    <w:p w14:paraId="3A33C0A0" w14:textId="43BAE799" w:rsidR="001777EC" w:rsidRPr="00FF69E8" w:rsidRDefault="00123A44" w:rsidP="005224ED">
      <w:pPr>
        <w:spacing w:after="0"/>
      </w:pPr>
      <w:r w:rsidRPr="00FF69E8">
        <w:t>1.</w:t>
      </w:r>
      <w:ins w:id="79" w:author="Jacob Roundy" w:date="2015-05-20T09:25:00Z">
        <w:r w:rsidR="009913C7">
          <w:t>6</w:t>
        </w:r>
      </w:ins>
      <w:ins w:id="80" w:author="Gabrielle White-Dzuro" w:date="2015-05-18T15:50:00Z">
        <w:del w:id="81" w:author="Jacob Roundy" w:date="2015-05-20T09:25:00Z">
          <w:r w:rsidR="00894B4D" w:rsidRPr="00FF69E8" w:rsidDel="009913C7">
            <w:delText>8</w:delText>
          </w:r>
        </w:del>
      </w:ins>
      <w:del w:id="82" w:author="Gabrielle White-Dzuro" w:date="2015-05-18T15:50:00Z">
        <w:r w:rsidRPr="00FF69E8" w:rsidDel="00894B4D">
          <w:delText>6</w:delText>
        </w:r>
      </w:del>
      <w:r w:rsidRPr="00FF69E8">
        <w:t xml:space="preserve"> </w:t>
      </w:r>
      <w:r w:rsidR="00105499" w:rsidRPr="00FF69E8">
        <w:t>Extend the edges of the paper fully</w:t>
      </w:r>
      <w:r w:rsidR="00A518A6" w:rsidRPr="00FF69E8">
        <w:t>,</w:t>
      </w:r>
      <w:r w:rsidR="00105499" w:rsidRPr="00FF69E8">
        <w:t xml:space="preserve"> so the paper is flat. This is now a sterile surface. </w:t>
      </w:r>
    </w:p>
    <w:p w14:paraId="7EA76B28" w14:textId="77777777" w:rsidR="005224ED" w:rsidRPr="00FF69E8" w:rsidRDefault="005224ED" w:rsidP="005224ED">
      <w:pPr>
        <w:spacing w:after="0"/>
      </w:pPr>
    </w:p>
    <w:p w14:paraId="2CAB5EA9" w14:textId="7453BA49" w:rsidR="00123A44" w:rsidRPr="00FF69E8" w:rsidRDefault="00123A44" w:rsidP="005224ED">
      <w:pPr>
        <w:spacing w:after="0"/>
      </w:pPr>
      <w:r w:rsidRPr="00FF69E8">
        <w:t>1.</w:t>
      </w:r>
      <w:ins w:id="83" w:author="Jacob Roundy" w:date="2015-05-20T09:25:00Z">
        <w:r w:rsidR="009913C7">
          <w:t>7</w:t>
        </w:r>
      </w:ins>
      <w:ins w:id="84" w:author="Gabrielle White-Dzuro" w:date="2015-05-18T15:50:00Z">
        <w:del w:id="85" w:author="Jacob Roundy" w:date="2015-05-20T09:25:00Z">
          <w:r w:rsidR="00894B4D" w:rsidRPr="00FF69E8" w:rsidDel="009913C7">
            <w:delText>9</w:delText>
          </w:r>
        </w:del>
      </w:ins>
      <w:del w:id="86" w:author="Gabrielle White-Dzuro" w:date="2015-05-18T15:50:00Z">
        <w:r w:rsidRPr="00FF69E8" w:rsidDel="00894B4D">
          <w:delText>7</w:delText>
        </w:r>
      </w:del>
      <w:r w:rsidR="00105499" w:rsidRPr="00FF69E8">
        <w:t xml:space="preserve"> All surgical personnel should wear two sets of gloves, referred to as “double-gloving,” in an effort to prevent infection in the instance of glove perforation. </w:t>
      </w:r>
      <w:r w:rsidR="00A518A6" w:rsidRPr="00FF69E8">
        <w:t>Remove the g</w:t>
      </w:r>
      <w:r w:rsidR="00105499" w:rsidRPr="00FF69E8">
        <w:t xml:space="preserve">loves from their outer plastic layer by opening </w:t>
      </w:r>
      <w:r w:rsidRPr="00FF69E8">
        <w:t>up the folds of the plastic.</w:t>
      </w:r>
    </w:p>
    <w:p w14:paraId="24E75398" w14:textId="77777777" w:rsidR="005224ED" w:rsidRPr="00FF69E8" w:rsidRDefault="005224ED" w:rsidP="005224ED">
      <w:pPr>
        <w:spacing w:after="0"/>
      </w:pPr>
    </w:p>
    <w:p w14:paraId="160F9EDD" w14:textId="6BBACE43" w:rsidR="001777EC" w:rsidRPr="00FF69E8" w:rsidRDefault="00123A44" w:rsidP="005224ED">
      <w:pPr>
        <w:spacing w:after="0"/>
      </w:pPr>
      <w:r w:rsidRPr="00FF69E8">
        <w:t>1.</w:t>
      </w:r>
      <w:ins w:id="87" w:author="Jacob Roundy" w:date="2015-05-20T09:25:00Z">
        <w:r w:rsidR="009913C7">
          <w:t>8</w:t>
        </w:r>
      </w:ins>
      <w:ins w:id="88" w:author="Gabrielle White-Dzuro" w:date="2015-05-18T15:51:00Z">
        <w:del w:id="89" w:author="Jacob Roundy" w:date="2015-05-20T09:25:00Z">
          <w:r w:rsidR="00894B4D" w:rsidRPr="00FF69E8" w:rsidDel="009913C7">
            <w:delText>10</w:delText>
          </w:r>
        </w:del>
      </w:ins>
      <w:del w:id="90" w:author="Gabrielle White-Dzuro" w:date="2015-05-18T15:51:00Z">
        <w:r w:rsidRPr="00FF69E8" w:rsidDel="00894B4D">
          <w:delText>8</w:delText>
        </w:r>
      </w:del>
      <w:r w:rsidRPr="00FF69E8">
        <w:t xml:space="preserve"> </w:t>
      </w:r>
      <w:r w:rsidR="00A518A6" w:rsidRPr="00FF69E8">
        <w:t>D</w:t>
      </w:r>
      <w:r w:rsidRPr="00FF69E8">
        <w:t>rop</w:t>
      </w:r>
      <w:r w:rsidR="00105499" w:rsidRPr="00FF69E8">
        <w:t xml:space="preserve"> the glove pack onto a sterile surface from a </w:t>
      </w:r>
      <w:commentRangeStart w:id="91"/>
      <w:del w:id="92" w:author="Gabrielle White-Dzuro" w:date="2015-05-18T12:22:00Z">
        <w:r w:rsidR="00105499" w:rsidRPr="00FF69E8" w:rsidDel="0038610D">
          <w:delText xml:space="preserve">reasonable </w:delText>
        </w:r>
        <w:commentRangeEnd w:id="91"/>
        <w:r w:rsidR="008836AF" w:rsidRPr="00FF69E8" w:rsidDel="0038610D">
          <w:rPr>
            <w:rStyle w:val="CommentReference"/>
          </w:rPr>
          <w:commentReference w:id="91"/>
        </w:r>
        <w:r w:rsidR="00105499" w:rsidRPr="00FF69E8" w:rsidDel="0038610D">
          <w:delText>height</w:delText>
        </w:r>
      </w:del>
      <w:ins w:id="93" w:author="Gabrielle White-Dzuro" w:date="2015-05-18T12:22:00Z">
        <w:r w:rsidR="0038610D" w:rsidRPr="00FF69E8">
          <w:t>foot above the sterile field</w:t>
        </w:r>
      </w:ins>
      <w:r w:rsidR="00105499" w:rsidRPr="00FF69E8">
        <w:t xml:space="preserve">. </w:t>
      </w:r>
    </w:p>
    <w:p w14:paraId="00240C33" w14:textId="77777777" w:rsidR="005224ED" w:rsidRPr="00FF69E8" w:rsidRDefault="005224ED" w:rsidP="005224ED">
      <w:pPr>
        <w:spacing w:after="0"/>
      </w:pPr>
    </w:p>
    <w:p w14:paraId="28394A76" w14:textId="7A6EA5D3" w:rsidR="00BF7D15" w:rsidRPr="00FF69E8" w:rsidRDefault="00123A44" w:rsidP="005224ED">
      <w:pPr>
        <w:spacing w:after="0"/>
      </w:pPr>
      <w:r w:rsidRPr="00FF69E8">
        <w:t>1.</w:t>
      </w:r>
      <w:ins w:id="94" w:author="Jacob Roundy" w:date="2015-05-20T09:25:00Z">
        <w:r w:rsidR="009913C7">
          <w:t>9</w:t>
        </w:r>
      </w:ins>
      <w:del w:id="95" w:author="Gabrielle White-Dzuro" w:date="2015-05-18T15:51:00Z">
        <w:r w:rsidRPr="00FF69E8" w:rsidDel="00894B4D">
          <w:delText>9</w:delText>
        </w:r>
        <w:r w:rsidR="00BF7D15" w:rsidRPr="00FF69E8" w:rsidDel="00894B4D">
          <w:delText xml:space="preserve"> </w:delText>
        </w:r>
      </w:del>
      <w:ins w:id="96" w:author="Gabrielle White-Dzuro" w:date="2015-05-18T15:51:00Z">
        <w:del w:id="97" w:author="Jacob Roundy" w:date="2015-05-20T09:25:00Z">
          <w:r w:rsidR="00894B4D" w:rsidRPr="00FF69E8" w:rsidDel="009913C7">
            <w:delText>11</w:delText>
          </w:r>
        </w:del>
        <w:r w:rsidR="00894B4D" w:rsidRPr="00FF69E8">
          <w:t xml:space="preserve"> </w:t>
        </w:r>
      </w:ins>
      <w:r w:rsidR="00BF7D15" w:rsidRPr="00FF69E8">
        <w:t>Hand towels are usually pre-packaged with the gown. If they are not, open</w:t>
      </w:r>
      <w:r w:rsidR="00A518A6" w:rsidRPr="00FF69E8">
        <w:t xml:space="preserve"> them</w:t>
      </w:r>
      <w:r w:rsidR="00BF7D15" w:rsidRPr="00FF69E8">
        <w:t xml:space="preserve"> in a similar manner to the gloves. </w:t>
      </w:r>
    </w:p>
    <w:p w14:paraId="01F4C1F2" w14:textId="77777777" w:rsidR="005224ED" w:rsidRPr="00FF69E8" w:rsidRDefault="005224ED" w:rsidP="005224ED">
      <w:pPr>
        <w:spacing w:after="0"/>
        <w:rPr>
          <w:b/>
        </w:rPr>
      </w:pPr>
    </w:p>
    <w:p w14:paraId="6A5C9D24" w14:textId="25C103FC" w:rsidR="001777EC" w:rsidRPr="00FF69E8" w:rsidRDefault="005224ED" w:rsidP="005224ED">
      <w:pPr>
        <w:spacing w:after="0"/>
      </w:pPr>
      <w:r w:rsidRPr="00FF69E8">
        <w:t xml:space="preserve">2. </w:t>
      </w:r>
      <w:r w:rsidR="001777EC" w:rsidRPr="00FF69E8">
        <w:t>Drying the Hands</w:t>
      </w:r>
    </w:p>
    <w:p w14:paraId="3A98A6A5" w14:textId="77777777" w:rsidR="005224ED" w:rsidRPr="00FF69E8" w:rsidRDefault="005224ED" w:rsidP="005224ED">
      <w:pPr>
        <w:spacing w:after="0"/>
      </w:pPr>
    </w:p>
    <w:p w14:paraId="1F870B44" w14:textId="1AC7E67A" w:rsidR="00894B4D" w:rsidRPr="00FF69E8" w:rsidRDefault="00894B4D" w:rsidP="005224ED">
      <w:pPr>
        <w:spacing w:after="0"/>
        <w:rPr>
          <w:ins w:id="98" w:author="Gabrielle White-Dzuro" w:date="2015-05-18T15:51:00Z"/>
        </w:rPr>
      </w:pPr>
      <w:ins w:id="99" w:author="Gabrielle White-Dzuro" w:date="2015-05-18T15:51:00Z">
        <w:r w:rsidRPr="00FF69E8">
          <w:t xml:space="preserve">With Assistance: </w:t>
        </w:r>
      </w:ins>
    </w:p>
    <w:p w14:paraId="01E1A7B2" w14:textId="77777777" w:rsidR="00894B4D" w:rsidRPr="00FF69E8" w:rsidRDefault="00894B4D" w:rsidP="005224ED">
      <w:pPr>
        <w:spacing w:after="0"/>
        <w:rPr>
          <w:ins w:id="100" w:author="Gabrielle White-Dzuro" w:date="2015-05-18T15:51:00Z"/>
        </w:rPr>
      </w:pPr>
    </w:p>
    <w:p w14:paraId="5A51647D" w14:textId="0D44A7E4" w:rsidR="00894B4D" w:rsidRPr="00FF69E8" w:rsidRDefault="00894B4D" w:rsidP="005224ED">
      <w:pPr>
        <w:spacing w:after="0"/>
        <w:rPr>
          <w:ins w:id="101" w:author="Gabrielle White-Dzuro" w:date="2015-05-18T15:51:00Z"/>
        </w:rPr>
      </w:pPr>
      <w:ins w:id="102" w:author="Gabrielle White-Dzuro" w:date="2015-05-18T15:51:00Z">
        <w:r w:rsidRPr="00FF69E8">
          <w:t xml:space="preserve">2.1 </w:t>
        </w:r>
      </w:ins>
      <w:ins w:id="103" w:author="Jacob Roundy" w:date="2015-05-20T10:29:00Z">
        <w:r w:rsidR="004A6137">
          <w:t>Have your palms open and outs</w:t>
        </w:r>
      </w:ins>
      <w:ins w:id="104" w:author="Jacob Roundy" w:date="2015-05-20T10:30:00Z">
        <w:r w:rsidR="004A6137">
          <w:t>t</w:t>
        </w:r>
      </w:ins>
      <w:ins w:id="105" w:author="Jacob Roundy" w:date="2015-05-20T10:29:00Z">
        <w:r w:rsidR="004A6137">
          <w:t>retched</w:t>
        </w:r>
      </w:ins>
      <w:ins w:id="106" w:author="Jacob Roundy" w:date="2015-05-20T10:30:00Z">
        <w:r w:rsidR="004A6137">
          <w:t>,</w:t>
        </w:r>
      </w:ins>
      <w:ins w:id="107" w:author="Jacob Roundy" w:date="2015-05-20T10:29:00Z">
        <w:r w:rsidR="004A6137">
          <w:t xml:space="preserve"> so the</w:t>
        </w:r>
      </w:ins>
      <w:ins w:id="108" w:author="Gabrielle White-Dzuro" w:date="2015-05-18T15:51:00Z">
        <w:r w:rsidRPr="00FF69E8">
          <w:t xml:space="preserve"> scrubbed technologist </w:t>
        </w:r>
      </w:ins>
      <w:ins w:id="109" w:author="Jacob Roundy" w:date="2015-05-20T10:30:00Z">
        <w:r w:rsidR="004A6137">
          <w:t>can</w:t>
        </w:r>
      </w:ins>
      <w:ins w:id="110" w:author="Gabrielle White-Dzuro" w:date="2015-05-18T15:51:00Z">
        <w:r w:rsidRPr="00FF69E8">
          <w:t xml:space="preserve"> hand the towel to you</w:t>
        </w:r>
      </w:ins>
      <w:ins w:id="111" w:author="Jacob Roundy" w:date="2015-05-20T10:30:00Z">
        <w:r w:rsidR="004A6137">
          <w:t xml:space="preserve"> </w:t>
        </w:r>
      </w:ins>
      <w:ins w:id="112" w:author="Gabrielle White-Dzuro" w:date="2015-05-18T15:51:00Z">
        <w:del w:id="113" w:author="Jacob Roundy" w:date="2015-05-20T10:30:00Z">
          <w:r w:rsidRPr="00FF69E8" w:rsidDel="004A6137">
            <w:delText xml:space="preserve">, </w:delText>
          </w:r>
        </w:del>
        <w:r w:rsidRPr="00FF69E8">
          <w:t xml:space="preserve">by laying it flat onto </w:t>
        </w:r>
        <w:del w:id="114" w:author="Jacob Roundy" w:date="2015-05-20T10:30:00Z">
          <w:r w:rsidRPr="00FF69E8" w:rsidDel="004A6137">
            <w:delText>o</w:delText>
          </w:r>
        </w:del>
      </w:ins>
      <w:ins w:id="115" w:author="Jacob Roundy" w:date="2015-05-20T10:30:00Z">
        <w:r w:rsidR="004A6137">
          <w:t>o</w:t>
        </w:r>
      </w:ins>
      <w:ins w:id="116" w:author="Gabrielle White-Dzuro" w:date="2015-05-18T15:51:00Z">
        <w:r w:rsidRPr="00FF69E8">
          <w:t xml:space="preserve">ne of your outstretched palms. </w:t>
        </w:r>
      </w:ins>
    </w:p>
    <w:p w14:paraId="104CEA62" w14:textId="0BE64E37" w:rsidR="001777EC" w:rsidRPr="00FF69E8" w:rsidDel="00894B4D" w:rsidRDefault="005224ED" w:rsidP="005224ED">
      <w:pPr>
        <w:spacing w:after="0"/>
        <w:rPr>
          <w:del w:id="117" w:author="Gabrielle White-Dzuro" w:date="2015-05-18T15:52:00Z"/>
        </w:rPr>
      </w:pPr>
      <w:del w:id="118" w:author="Gabrielle White-Dzuro" w:date="2015-05-18T15:52:00Z">
        <w:r w:rsidRPr="00FF69E8" w:rsidDel="00894B4D">
          <w:delText>2.1</w:delText>
        </w:r>
        <w:r w:rsidR="004176C4" w:rsidRPr="00FF69E8" w:rsidDel="00894B4D">
          <w:delText xml:space="preserve"> </w:delText>
        </w:r>
        <w:r w:rsidR="00BF7D15" w:rsidRPr="00FF69E8" w:rsidDel="00894B4D">
          <w:delText xml:space="preserve">While standing an appropriate distance from </w:delText>
        </w:r>
        <w:r w:rsidR="005559B0" w:rsidRPr="00FF69E8" w:rsidDel="00894B4D">
          <w:delText>the</w:delText>
        </w:r>
        <w:r w:rsidR="00BF7D15" w:rsidRPr="00FF69E8" w:rsidDel="00894B4D">
          <w:delText xml:space="preserve"> created sterile field, </w:delText>
        </w:r>
        <w:r w:rsidR="00C83BCE" w:rsidRPr="00FF69E8" w:rsidDel="00894B4D">
          <w:delText xml:space="preserve">pick the towel up off </w:delText>
        </w:r>
        <w:r w:rsidR="005559B0" w:rsidRPr="00FF69E8" w:rsidDel="00894B4D">
          <w:delText>the</w:delText>
        </w:r>
        <w:r w:rsidR="00C83BCE" w:rsidRPr="00FF69E8" w:rsidDel="00894B4D">
          <w:delText xml:space="preserve"> sterile field</w:delText>
        </w:r>
        <w:r w:rsidR="00294A9E" w:rsidRPr="00FF69E8" w:rsidDel="00894B4D">
          <w:delText xml:space="preserve"> by grabbing at its corner</w:delText>
        </w:r>
        <w:r w:rsidR="00C83BCE" w:rsidRPr="00FF69E8" w:rsidDel="00894B4D">
          <w:delText xml:space="preserve">. If working with a scrubbed technologist, </w:delText>
        </w:r>
        <w:r w:rsidR="005559B0" w:rsidRPr="00FF69E8" w:rsidDel="00894B4D">
          <w:delText xml:space="preserve">have them hand </w:delText>
        </w:r>
        <w:r w:rsidR="00C83BCE" w:rsidRPr="00FF69E8" w:rsidDel="00894B4D">
          <w:delText xml:space="preserve">the towel to you.  </w:delText>
        </w:r>
      </w:del>
    </w:p>
    <w:p w14:paraId="0D3DD02D" w14:textId="77777777" w:rsidR="005224ED" w:rsidRPr="00FF69E8" w:rsidRDefault="005224ED" w:rsidP="005224ED">
      <w:pPr>
        <w:spacing w:after="0"/>
      </w:pPr>
    </w:p>
    <w:p w14:paraId="48EB152E" w14:textId="7D98646B" w:rsidR="00894B4D" w:rsidRPr="00FF69E8" w:rsidRDefault="00894B4D" w:rsidP="005224ED">
      <w:pPr>
        <w:spacing w:after="0"/>
        <w:rPr>
          <w:ins w:id="119" w:author="Jacob Roundy" w:date="2015-05-20T09:19:00Z"/>
        </w:rPr>
      </w:pPr>
      <w:ins w:id="120" w:author="Gabrielle White-Dzuro" w:date="2015-05-18T15:51:00Z">
        <w:r w:rsidRPr="00FF69E8">
          <w:t xml:space="preserve">Solo: </w:t>
        </w:r>
      </w:ins>
    </w:p>
    <w:p w14:paraId="3D4FB85D" w14:textId="77777777" w:rsidR="00FF69E8" w:rsidRPr="00FF69E8" w:rsidRDefault="00FF69E8" w:rsidP="005224ED">
      <w:pPr>
        <w:spacing w:after="0"/>
        <w:rPr>
          <w:ins w:id="121" w:author="Gabrielle White-Dzuro" w:date="2015-05-18T15:51:00Z"/>
        </w:rPr>
      </w:pPr>
    </w:p>
    <w:p w14:paraId="1D534044" w14:textId="1D71F56C" w:rsidR="00894B4D" w:rsidRPr="00FF69E8" w:rsidRDefault="001777EC" w:rsidP="005224ED">
      <w:pPr>
        <w:spacing w:after="0"/>
        <w:rPr>
          <w:ins w:id="122" w:author="Gabrielle White-Dzuro" w:date="2015-05-18T15:52:00Z"/>
        </w:rPr>
      </w:pPr>
      <w:r w:rsidRPr="00FF69E8">
        <w:t>2.2</w:t>
      </w:r>
      <w:r w:rsidR="00C83BCE" w:rsidRPr="00FF69E8">
        <w:t xml:space="preserve"> </w:t>
      </w:r>
      <w:ins w:id="123" w:author="Gabrielle White-Dzuro" w:date="2015-05-18T15:52:00Z">
        <w:r w:rsidR="00894B4D" w:rsidRPr="00FF69E8">
          <w:t>While standing an appropriate distance from the created sterile field, pick the towel up off the sterile field by grabbing at its corner.</w:t>
        </w:r>
      </w:ins>
    </w:p>
    <w:p w14:paraId="16DC533C" w14:textId="77777777" w:rsidR="00894B4D" w:rsidRPr="00FF69E8" w:rsidRDefault="00894B4D" w:rsidP="005224ED">
      <w:pPr>
        <w:spacing w:after="0"/>
        <w:rPr>
          <w:ins w:id="124" w:author="Gabrielle White-Dzuro" w:date="2015-05-18T15:52:00Z"/>
        </w:rPr>
      </w:pPr>
    </w:p>
    <w:p w14:paraId="25EEDA0C" w14:textId="37E0F4CB" w:rsidR="00123A44" w:rsidRPr="00FF69E8" w:rsidRDefault="00894B4D" w:rsidP="005224ED">
      <w:pPr>
        <w:spacing w:after="0"/>
      </w:pPr>
      <w:ins w:id="125" w:author="Gabrielle White-Dzuro" w:date="2015-05-18T15:52:00Z">
        <w:r w:rsidRPr="00FF69E8">
          <w:t xml:space="preserve">2.3 </w:t>
        </w:r>
      </w:ins>
      <w:r w:rsidR="00C83BCE" w:rsidRPr="00FF69E8">
        <w:t>Open the towel, and lay it flat onto one of your palms.</w:t>
      </w:r>
      <w:r w:rsidR="006A21B9" w:rsidRPr="00FF69E8">
        <w:t xml:space="preserve"> </w:t>
      </w:r>
    </w:p>
    <w:p w14:paraId="619144DB" w14:textId="77777777" w:rsidR="005224ED" w:rsidRPr="00FF69E8" w:rsidRDefault="005224ED" w:rsidP="005224ED">
      <w:pPr>
        <w:spacing w:after="0"/>
      </w:pPr>
    </w:p>
    <w:p w14:paraId="2E990438" w14:textId="4C1BF14D" w:rsidR="00123A44" w:rsidRPr="00FF69E8" w:rsidRDefault="00123A44" w:rsidP="005224ED">
      <w:pPr>
        <w:spacing w:after="0"/>
      </w:pPr>
      <w:r w:rsidRPr="00FF69E8">
        <w:t>2.</w:t>
      </w:r>
      <w:ins w:id="126" w:author="Gabrielle White-Dzuro" w:date="2015-05-18T15:52:00Z">
        <w:r w:rsidR="00894B4D" w:rsidRPr="00FF69E8">
          <w:t>4</w:t>
        </w:r>
      </w:ins>
      <w:del w:id="127" w:author="Gabrielle White-Dzuro" w:date="2015-05-18T15:52:00Z">
        <w:r w:rsidRPr="00FF69E8" w:rsidDel="00894B4D">
          <w:delText>3</w:delText>
        </w:r>
      </w:del>
      <w:r w:rsidRPr="00FF69E8">
        <w:t xml:space="preserve"> </w:t>
      </w:r>
      <w:r w:rsidR="00C83BCE" w:rsidRPr="00FF69E8">
        <w:t>Holding it in this hand, dry the opposite arm</w:t>
      </w:r>
      <w:r w:rsidR="00294A9E" w:rsidRPr="00FF69E8">
        <w:t xml:space="preserve"> by patting</w:t>
      </w:r>
      <w:r w:rsidR="00C83BCE" w:rsidRPr="00FF69E8">
        <w:t xml:space="preserve">, starting at the hands and going to above the elbows. </w:t>
      </w:r>
    </w:p>
    <w:p w14:paraId="1D0B6744" w14:textId="77777777" w:rsidR="005224ED" w:rsidRPr="00FF69E8" w:rsidRDefault="005224ED" w:rsidP="005224ED">
      <w:pPr>
        <w:spacing w:after="0"/>
      </w:pPr>
    </w:p>
    <w:p w14:paraId="71C86D64" w14:textId="670503D7" w:rsidR="001777EC" w:rsidRPr="00FF69E8" w:rsidRDefault="00123A44" w:rsidP="005224ED">
      <w:pPr>
        <w:spacing w:after="0"/>
      </w:pPr>
      <w:r w:rsidRPr="00FF69E8">
        <w:t>2.</w:t>
      </w:r>
      <w:ins w:id="128" w:author="Gabrielle White-Dzuro" w:date="2015-05-18T15:52:00Z">
        <w:r w:rsidR="00894B4D" w:rsidRPr="00FF69E8">
          <w:t>5</w:t>
        </w:r>
      </w:ins>
      <w:del w:id="129" w:author="Gabrielle White-Dzuro" w:date="2015-05-18T15:52:00Z">
        <w:r w:rsidRPr="00FF69E8" w:rsidDel="00894B4D">
          <w:delText>4</w:delText>
        </w:r>
      </w:del>
      <w:r w:rsidRPr="00FF69E8">
        <w:t xml:space="preserve"> </w:t>
      </w:r>
      <w:r w:rsidR="00C83BCE" w:rsidRPr="00FF69E8">
        <w:t>Hold your arms away from your body to ensure the sterile towel never touches your surgical attire.</w:t>
      </w:r>
    </w:p>
    <w:p w14:paraId="0A3A7F7C" w14:textId="77777777" w:rsidR="005224ED" w:rsidRPr="00FF69E8" w:rsidRDefault="005224ED" w:rsidP="005224ED">
      <w:pPr>
        <w:spacing w:after="0"/>
      </w:pPr>
    </w:p>
    <w:p w14:paraId="3D3F9784" w14:textId="46714C63" w:rsidR="001777EC" w:rsidRPr="00FF69E8" w:rsidRDefault="00123A44" w:rsidP="005224ED">
      <w:pPr>
        <w:spacing w:after="0"/>
      </w:pPr>
      <w:r w:rsidRPr="00FF69E8">
        <w:t>2.</w:t>
      </w:r>
      <w:ins w:id="130" w:author="Gabrielle White-Dzuro" w:date="2015-05-18T15:52:00Z">
        <w:r w:rsidR="00894B4D" w:rsidRPr="00FF69E8">
          <w:t>6</w:t>
        </w:r>
      </w:ins>
      <w:del w:id="131" w:author="Gabrielle White-Dzuro" w:date="2015-05-18T15:52:00Z">
        <w:r w:rsidRPr="00FF69E8" w:rsidDel="00894B4D">
          <w:delText>5</w:delText>
        </w:r>
      </w:del>
      <w:r w:rsidR="00C83BCE" w:rsidRPr="00FF69E8">
        <w:t xml:space="preserve"> Lay the opposite side of the towel open on your other palm. Repeat the same step on the opposite side. </w:t>
      </w:r>
    </w:p>
    <w:p w14:paraId="53E0EBB7" w14:textId="77777777" w:rsidR="005224ED" w:rsidRPr="00FF69E8" w:rsidRDefault="005224ED" w:rsidP="005224ED">
      <w:pPr>
        <w:spacing w:after="0"/>
      </w:pPr>
    </w:p>
    <w:p w14:paraId="32A4AF9E" w14:textId="038C406B" w:rsidR="00C83BCE" w:rsidRPr="00FF69E8" w:rsidRDefault="00123A44" w:rsidP="005224ED">
      <w:pPr>
        <w:spacing w:after="0"/>
      </w:pPr>
      <w:r w:rsidRPr="00FF69E8">
        <w:t>2.</w:t>
      </w:r>
      <w:ins w:id="132" w:author="Gabrielle White-Dzuro" w:date="2015-05-18T15:52:00Z">
        <w:r w:rsidR="00894B4D" w:rsidRPr="00FF69E8">
          <w:t>7</w:t>
        </w:r>
      </w:ins>
      <w:del w:id="133" w:author="Gabrielle White-Dzuro" w:date="2015-05-18T15:52:00Z">
        <w:r w:rsidRPr="00FF69E8" w:rsidDel="00894B4D">
          <w:delText>6</w:delText>
        </w:r>
      </w:del>
      <w:r w:rsidR="00C83BCE" w:rsidRPr="00FF69E8">
        <w:t xml:space="preserve"> Once both hands are dry, drop the towel into the appropriate receptacle. </w:t>
      </w:r>
    </w:p>
    <w:p w14:paraId="76BFA5CE" w14:textId="77777777" w:rsidR="005224ED" w:rsidRPr="00FF69E8" w:rsidRDefault="005224ED" w:rsidP="005224ED">
      <w:pPr>
        <w:spacing w:after="0"/>
        <w:rPr>
          <w:b/>
        </w:rPr>
      </w:pPr>
    </w:p>
    <w:p w14:paraId="3119D531" w14:textId="3148BB96" w:rsidR="001777EC" w:rsidRPr="00FF69E8" w:rsidRDefault="005224ED" w:rsidP="005224ED">
      <w:pPr>
        <w:spacing w:after="0"/>
      </w:pPr>
      <w:r w:rsidRPr="00FF69E8">
        <w:t xml:space="preserve">3. </w:t>
      </w:r>
      <w:r w:rsidR="001777EC" w:rsidRPr="00FF69E8">
        <w:t>Gowning</w:t>
      </w:r>
    </w:p>
    <w:p w14:paraId="4E5124C3" w14:textId="77777777" w:rsidR="005224ED" w:rsidRPr="00FF69E8" w:rsidRDefault="005224ED" w:rsidP="005224ED">
      <w:pPr>
        <w:spacing w:after="0"/>
      </w:pPr>
    </w:p>
    <w:p w14:paraId="3690032B" w14:textId="309E07CE" w:rsidR="00894B4D" w:rsidRPr="00FF69E8" w:rsidRDefault="00894B4D" w:rsidP="005224ED">
      <w:pPr>
        <w:spacing w:after="0"/>
        <w:rPr>
          <w:ins w:id="134" w:author="Gabrielle White-Dzuro" w:date="2015-05-18T15:52:00Z"/>
        </w:rPr>
      </w:pPr>
      <w:ins w:id="135" w:author="Gabrielle White-Dzuro" w:date="2015-05-18T15:52:00Z">
        <w:r w:rsidRPr="00FF69E8">
          <w:t xml:space="preserve">With Assistance: </w:t>
        </w:r>
      </w:ins>
    </w:p>
    <w:p w14:paraId="4DD6483C" w14:textId="77777777" w:rsidR="00894B4D" w:rsidRPr="00FF69E8" w:rsidRDefault="00894B4D" w:rsidP="005224ED">
      <w:pPr>
        <w:spacing w:after="0"/>
        <w:rPr>
          <w:ins w:id="136" w:author="Gabrielle White-Dzuro" w:date="2015-05-18T15:52:00Z"/>
        </w:rPr>
      </w:pPr>
    </w:p>
    <w:p w14:paraId="6D6AD6ED" w14:textId="77777777" w:rsidR="00894B4D" w:rsidRPr="00FF69E8" w:rsidDel="00894B4D" w:rsidRDefault="00894B4D" w:rsidP="00894B4D">
      <w:pPr>
        <w:spacing w:after="0"/>
        <w:rPr>
          <w:del w:id="137" w:author="Gabrielle White-Dzuro" w:date="2015-05-18T15:52:00Z"/>
        </w:rPr>
      </w:pPr>
      <w:ins w:id="138" w:author="Gabrielle White-Dzuro" w:date="2015-05-18T15:52:00Z">
        <w:r w:rsidRPr="00FF69E8">
          <w:t xml:space="preserve">3.1 </w:t>
        </w:r>
      </w:ins>
      <w:moveToRangeStart w:id="139" w:author="Gabrielle White-Dzuro" w:date="2015-05-18T15:52:00Z" w:name="move293583697"/>
      <w:moveTo w:id="140" w:author="Gabrielle White-Dzuro" w:date="2015-05-18T15:52:00Z">
        <w:r w:rsidRPr="00FF69E8">
          <w:t>If there is a scrubbed technologist available to help, have them unfold the gown, so the non-sterile inside is facing toward you. Place both arms into their respective arm-holes and guide the gown over your shoulders by raising and spreading your arms.</w:t>
        </w:r>
      </w:moveTo>
    </w:p>
    <w:moveToRangeEnd w:id="139"/>
    <w:p w14:paraId="42F3568F" w14:textId="633FEE2C" w:rsidR="00894B4D" w:rsidRPr="00FF69E8" w:rsidDel="00FF69E8" w:rsidRDefault="00FF69E8" w:rsidP="005224ED">
      <w:pPr>
        <w:spacing w:after="0"/>
        <w:rPr>
          <w:ins w:id="141" w:author="Gabrielle White-Dzuro" w:date="2015-05-18T15:52:00Z"/>
          <w:del w:id="142" w:author="Jacob Roundy" w:date="2015-05-20T09:19:00Z"/>
        </w:rPr>
      </w:pPr>
      <w:ins w:id="143" w:author="Jacob Roundy" w:date="2015-05-20T09:19:00Z">
        <w:r w:rsidRPr="00FF69E8">
          <w:t xml:space="preserve"> Then</w:t>
        </w:r>
      </w:ins>
      <w:ins w:id="144" w:author="Jacob Roundy" w:date="2015-05-20T10:32:00Z">
        <w:r w:rsidR="004A6137">
          <w:t>,</w:t>
        </w:r>
      </w:ins>
      <w:ins w:id="145" w:author="Jacob Roundy" w:date="2015-05-20T09:19:00Z">
        <w:r w:rsidRPr="00FF69E8">
          <w:t xml:space="preserve"> </w:t>
        </w:r>
      </w:ins>
    </w:p>
    <w:p w14:paraId="1BFC8E7F" w14:textId="77777777" w:rsidR="00894B4D" w:rsidRPr="00FF69E8" w:rsidDel="00FF69E8" w:rsidRDefault="00894B4D" w:rsidP="005224ED">
      <w:pPr>
        <w:spacing w:after="0"/>
        <w:rPr>
          <w:ins w:id="146" w:author="Gabrielle White-Dzuro" w:date="2015-05-18T15:53:00Z"/>
          <w:del w:id="147" w:author="Jacob Roundy" w:date="2015-05-20T09:19:00Z"/>
        </w:rPr>
      </w:pPr>
    </w:p>
    <w:p w14:paraId="149FD38E" w14:textId="0B737B92" w:rsidR="00894B4D" w:rsidRPr="00FF69E8" w:rsidRDefault="00894B4D" w:rsidP="005224ED">
      <w:pPr>
        <w:spacing w:after="0"/>
        <w:rPr>
          <w:ins w:id="148" w:author="Gabrielle White-Dzuro" w:date="2015-05-18T15:53:00Z"/>
        </w:rPr>
      </w:pPr>
      <w:ins w:id="149" w:author="Gabrielle White-Dzuro" w:date="2015-05-18T15:53:00Z">
        <w:del w:id="150" w:author="Jacob Roundy" w:date="2015-05-20T09:19:00Z">
          <w:r w:rsidRPr="00FF69E8" w:rsidDel="00FF69E8">
            <w:delText>P</w:delText>
          </w:r>
        </w:del>
      </w:ins>
      <w:proofErr w:type="gramStart"/>
      <w:ins w:id="151" w:author="Jacob Roundy" w:date="2015-05-20T09:19:00Z">
        <w:r w:rsidR="00FF69E8" w:rsidRPr="00FF69E8">
          <w:t>p</w:t>
        </w:r>
      </w:ins>
      <w:ins w:id="152" w:author="Gabrielle White-Dzuro" w:date="2015-05-18T15:53:00Z">
        <w:r w:rsidRPr="00FF69E8">
          <w:t>roceed</w:t>
        </w:r>
        <w:proofErr w:type="gramEnd"/>
        <w:r w:rsidRPr="00FF69E8">
          <w:t xml:space="preserve"> to step 3.</w:t>
        </w:r>
      </w:ins>
      <w:ins w:id="153" w:author="Jacob Roundy" w:date="2015-05-20T10:35:00Z">
        <w:r w:rsidR="004A6137">
          <w:t>6</w:t>
        </w:r>
      </w:ins>
      <w:ins w:id="154" w:author="Gabrielle White-Dzuro" w:date="2015-05-18T15:53:00Z">
        <w:del w:id="155" w:author="Jacob Roundy" w:date="2015-05-20T10:35:00Z">
          <w:r w:rsidRPr="00FF69E8" w:rsidDel="004A6137">
            <w:delText>5</w:delText>
          </w:r>
        </w:del>
      </w:ins>
      <w:ins w:id="156" w:author="Jacob Roundy" w:date="2015-05-20T09:19:00Z">
        <w:r w:rsidR="00FF69E8" w:rsidRPr="00FF69E8">
          <w:t>.</w:t>
        </w:r>
      </w:ins>
    </w:p>
    <w:p w14:paraId="06ECD72F" w14:textId="77777777" w:rsidR="00894B4D" w:rsidRPr="00FF69E8" w:rsidRDefault="00894B4D" w:rsidP="005224ED">
      <w:pPr>
        <w:spacing w:after="0"/>
        <w:rPr>
          <w:ins w:id="157" w:author="Gabrielle White-Dzuro" w:date="2015-05-18T15:52:00Z"/>
        </w:rPr>
      </w:pPr>
    </w:p>
    <w:p w14:paraId="399E33CA" w14:textId="0535B0F1" w:rsidR="00894B4D" w:rsidRPr="00FF69E8" w:rsidRDefault="00894B4D" w:rsidP="005224ED">
      <w:pPr>
        <w:spacing w:after="0"/>
        <w:rPr>
          <w:ins w:id="158" w:author="Jacob Roundy" w:date="2015-05-20T09:18:00Z"/>
        </w:rPr>
      </w:pPr>
      <w:ins w:id="159" w:author="Gabrielle White-Dzuro" w:date="2015-05-18T15:52:00Z">
        <w:r w:rsidRPr="00FF69E8">
          <w:t xml:space="preserve">Solo: </w:t>
        </w:r>
      </w:ins>
    </w:p>
    <w:p w14:paraId="212737B1" w14:textId="77777777" w:rsidR="00FF69E8" w:rsidRPr="00FF69E8" w:rsidRDefault="00FF69E8" w:rsidP="005224ED">
      <w:pPr>
        <w:spacing w:after="0"/>
        <w:rPr>
          <w:ins w:id="160" w:author="Gabrielle White-Dzuro" w:date="2015-05-18T15:52:00Z"/>
        </w:rPr>
      </w:pPr>
    </w:p>
    <w:p w14:paraId="4E7FC87B" w14:textId="7F591744" w:rsidR="00123A44" w:rsidRPr="00FF69E8" w:rsidRDefault="00EF6CE2" w:rsidP="005224ED">
      <w:pPr>
        <w:spacing w:after="0"/>
      </w:pPr>
      <w:r w:rsidRPr="00FF69E8">
        <w:t>3.</w:t>
      </w:r>
      <w:ins w:id="161" w:author="Gabrielle White-Dzuro" w:date="2015-05-18T15:52:00Z">
        <w:r w:rsidR="00894B4D" w:rsidRPr="00FF69E8">
          <w:t>2</w:t>
        </w:r>
      </w:ins>
      <w:del w:id="162" w:author="Gabrielle White-Dzuro" w:date="2015-05-18T15:52:00Z">
        <w:r w:rsidR="00D37ACD" w:rsidRPr="00FF69E8" w:rsidDel="00894B4D">
          <w:delText>1</w:delText>
        </w:r>
      </w:del>
      <w:r w:rsidRPr="00FF69E8">
        <w:t xml:space="preserve"> </w:t>
      </w:r>
      <w:r w:rsidR="004176C4" w:rsidRPr="00FF69E8">
        <w:t>If this is</w:t>
      </w:r>
      <w:r w:rsidR="00EA68BC" w:rsidRPr="00FF69E8">
        <w:t xml:space="preserve"> being done alone</w:t>
      </w:r>
      <w:r w:rsidR="004176C4" w:rsidRPr="00FF69E8">
        <w:t>, g</w:t>
      </w:r>
      <w:r w:rsidRPr="00FF69E8">
        <w:t xml:space="preserve">rasp the gown firmly, on the inside of it, and carry it away from the sterile table.  </w:t>
      </w:r>
    </w:p>
    <w:p w14:paraId="13CD2189" w14:textId="77777777" w:rsidR="005224ED" w:rsidRPr="00FF69E8" w:rsidRDefault="005224ED" w:rsidP="005224ED">
      <w:pPr>
        <w:spacing w:after="0"/>
      </w:pPr>
    </w:p>
    <w:p w14:paraId="18C3EFCC" w14:textId="26A10CC4" w:rsidR="001777EC" w:rsidRPr="00FF69E8" w:rsidRDefault="00123A44" w:rsidP="005224ED">
      <w:pPr>
        <w:spacing w:after="0"/>
      </w:pPr>
      <w:r w:rsidRPr="00FF69E8">
        <w:t>3.</w:t>
      </w:r>
      <w:ins w:id="163" w:author="Gabrielle White-Dzuro" w:date="2015-05-18T15:52:00Z">
        <w:r w:rsidR="00894B4D" w:rsidRPr="00FF69E8">
          <w:t>3</w:t>
        </w:r>
      </w:ins>
      <w:del w:id="164" w:author="Gabrielle White-Dzuro" w:date="2015-05-18T15:52:00Z">
        <w:r w:rsidRPr="00FF69E8" w:rsidDel="00894B4D">
          <w:delText>2</w:delText>
        </w:r>
      </w:del>
      <w:r w:rsidRPr="00FF69E8">
        <w:t xml:space="preserve"> </w:t>
      </w:r>
      <w:r w:rsidR="00EF6CE2" w:rsidRPr="00FF69E8">
        <w:t xml:space="preserve">Holding the gown at the shoulders, allow it to unfold in front of you. </w:t>
      </w:r>
      <w:r w:rsidR="00BF7D15" w:rsidRPr="00FF69E8">
        <w:t xml:space="preserve">It </w:t>
      </w:r>
      <w:r w:rsidR="00EA68BC" w:rsidRPr="00FF69E8">
        <w:t xml:space="preserve">should </w:t>
      </w:r>
      <w:r w:rsidR="00BF7D15" w:rsidRPr="00FF69E8">
        <w:t xml:space="preserve">open </w:t>
      </w:r>
      <w:r w:rsidR="00EA68BC" w:rsidRPr="00FF69E8">
        <w:t>with</w:t>
      </w:r>
      <w:r w:rsidR="00BF7D15" w:rsidRPr="00FF69E8">
        <w:t xml:space="preserve"> the inside fac</w:t>
      </w:r>
      <w:r w:rsidR="00EA68BC" w:rsidRPr="00FF69E8">
        <w:t>ing</w:t>
      </w:r>
      <w:r w:rsidR="00BF7D15" w:rsidRPr="00FF69E8">
        <w:t xml:space="preserve"> you. </w:t>
      </w:r>
      <w:r w:rsidR="00EA68BC" w:rsidRPr="00FF69E8">
        <w:t>R</w:t>
      </w:r>
      <w:r w:rsidR="00EF6CE2" w:rsidRPr="00FF69E8">
        <w:t>emember</w:t>
      </w:r>
      <w:del w:id="165" w:author="Jacob Roundy" w:date="2015-05-20T10:33:00Z">
        <w:r w:rsidR="00EF6CE2" w:rsidRPr="00FF69E8" w:rsidDel="004A6137">
          <w:delText xml:space="preserve"> not</w:delText>
        </w:r>
      </w:del>
      <w:r w:rsidR="00EF6CE2" w:rsidRPr="00FF69E8">
        <w:t xml:space="preserve"> to </w:t>
      </w:r>
      <w:ins w:id="166" w:author="Jacob Roundy" w:date="2015-05-20T10:33:00Z">
        <w:r w:rsidR="004A6137">
          <w:t xml:space="preserve">not </w:t>
        </w:r>
      </w:ins>
      <w:r w:rsidR="00EF6CE2" w:rsidRPr="00FF69E8">
        <w:t xml:space="preserve">shake the gown open. </w:t>
      </w:r>
    </w:p>
    <w:p w14:paraId="3F8C3B8B" w14:textId="77777777" w:rsidR="005224ED" w:rsidRPr="00FF69E8" w:rsidRDefault="005224ED" w:rsidP="005224ED">
      <w:pPr>
        <w:spacing w:after="0"/>
      </w:pPr>
    </w:p>
    <w:p w14:paraId="641D8120" w14:textId="77777777" w:rsidR="008749D1" w:rsidRPr="00FF69E8" w:rsidRDefault="00EF6CE2" w:rsidP="005224ED">
      <w:pPr>
        <w:spacing w:after="0"/>
        <w:rPr>
          <w:ins w:id="167" w:author="Anna Sivachenko" w:date="2015-05-20T09:08:00Z"/>
        </w:rPr>
      </w:pPr>
      <w:r w:rsidRPr="00FF69E8">
        <w:t>3.</w:t>
      </w:r>
      <w:ins w:id="168" w:author="Gabrielle White-Dzuro" w:date="2015-05-18T15:53:00Z">
        <w:r w:rsidR="00894B4D" w:rsidRPr="00FF69E8">
          <w:t>4</w:t>
        </w:r>
      </w:ins>
      <w:del w:id="169" w:author="Gabrielle White-Dzuro" w:date="2015-05-18T15:53:00Z">
        <w:r w:rsidR="00123A44" w:rsidRPr="00FF69E8" w:rsidDel="00894B4D">
          <w:delText>3</w:delText>
        </w:r>
      </w:del>
      <w:r w:rsidRPr="00FF69E8">
        <w:t xml:space="preserve"> </w:t>
      </w:r>
      <w:r w:rsidR="00E13F37" w:rsidRPr="00FF69E8">
        <w:t>Extend</w:t>
      </w:r>
      <w:r w:rsidRPr="00FF69E8">
        <w:t xml:space="preserve"> both</w:t>
      </w:r>
      <w:r w:rsidR="00BF7D15" w:rsidRPr="00FF69E8">
        <w:t xml:space="preserve"> arms</w:t>
      </w:r>
      <w:r w:rsidRPr="00FF69E8">
        <w:t xml:space="preserve"> into their respective </w:t>
      </w:r>
      <w:r w:rsidR="00BF7D15" w:rsidRPr="00FF69E8">
        <w:t>sleeves.</w:t>
      </w:r>
    </w:p>
    <w:p w14:paraId="359D10AA" w14:textId="77777777" w:rsidR="008749D1" w:rsidRPr="00FF69E8" w:rsidRDefault="008749D1" w:rsidP="005224ED">
      <w:pPr>
        <w:spacing w:after="0"/>
        <w:rPr>
          <w:ins w:id="170" w:author="Anna Sivachenko" w:date="2015-05-20T09:08:00Z"/>
        </w:rPr>
      </w:pPr>
    </w:p>
    <w:p w14:paraId="7C3F60D4" w14:textId="65952086" w:rsidR="001777EC" w:rsidRPr="00FF69E8" w:rsidRDefault="008749D1" w:rsidP="005224ED">
      <w:pPr>
        <w:spacing w:after="0"/>
      </w:pPr>
      <w:ins w:id="171" w:author="Anna Sivachenko" w:date="2015-05-20T09:08:00Z">
        <w:r w:rsidRPr="00FF69E8">
          <w:t>3.5</w:t>
        </w:r>
      </w:ins>
      <w:r w:rsidR="00BF7D15" w:rsidRPr="00FF69E8">
        <w:t xml:space="preserve"> Guide the gown on</w:t>
      </w:r>
      <w:r w:rsidR="00EF6CE2" w:rsidRPr="00FF69E8">
        <w:t xml:space="preserve"> by raising and spreading the arms, being careful not to drop the hands below the level of the umbilicus. </w:t>
      </w:r>
      <w:r w:rsidR="00EA68BC" w:rsidRPr="00FF69E8">
        <w:t>K</w:t>
      </w:r>
      <w:r w:rsidR="00BF7D15" w:rsidRPr="00FF69E8">
        <w:t xml:space="preserve">eep your hands within the sleeves at this point. </w:t>
      </w:r>
    </w:p>
    <w:p w14:paraId="00E655C2" w14:textId="77777777" w:rsidR="005224ED" w:rsidRPr="00FF69E8" w:rsidDel="00894B4D" w:rsidRDefault="005224ED" w:rsidP="005224ED">
      <w:pPr>
        <w:spacing w:after="0"/>
        <w:rPr>
          <w:del w:id="172" w:author="Gabrielle White-Dzuro" w:date="2015-05-18T15:53:00Z"/>
        </w:rPr>
      </w:pPr>
    </w:p>
    <w:p w14:paraId="51939123" w14:textId="69306D2F" w:rsidR="00D37ACD" w:rsidRPr="00FF69E8" w:rsidDel="00894B4D" w:rsidRDefault="00123A44" w:rsidP="005224ED">
      <w:pPr>
        <w:spacing w:after="0"/>
        <w:rPr>
          <w:del w:id="173" w:author="Gabrielle White-Dzuro" w:date="2015-05-18T15:53:00Z"/>
        </w:rPr>
      </w:pPr>
      <w:del w:id="174" w:author="Gabrielle White-Dzuro" w:date="2015-05-18T15:53:00Z">
        <w:r w:rsidRPr="00FF69E8" w:rsidDel="00894B4D">
          <w:delText>3.4</w:delText>
        </w:r>
        <w:r w:rsidR="00D37ACD" w:rsidRPr="00FF69E8" w:rsidDel="00894B4D">
          <w:delText xml:space="preserve"> </w:delText>
        </w:r>
      </w:del>
      <w:moveFromRangeStart w:id="175" w:author="Gabrielle White-Dzuro" w:date="2015-05-18T15:52:00Z" w:name="move293583697"/>
      <w:moveFrom w:id="176" w:author="Gabrielle White-Dzuro" w:date="2015-05-18T15:52:00Z">
        <w:del w:id="177" w:author="Gabrielle White-Dzuro" w:date="2015-05-18T15:53:00Z">
          <w:r w:rsidR="00D37ACD" w:rsidRPr="00FF69E8" w:rsidDel="00894B4D">
            <w:delText xml:space="preserve">If there is a scrubbed technologist available to help, </w:delText>
          </w:r>
          <w:r w:rsidR="00EA68BC" w:rsidRPr="00FF69E8" w:rsidDel="00894B4D">
            <w:delText>have them</w:delText>
          </w:r>
          <w:r w:rsidR="00D37ACD" w:rsidRPr="00FF69E8" w:rsidDel="00894B4D">
            <w:delText xml:space="preserve"> unfold the gown</w:delText>
          </w:r>
          <w:r w:rsidR="00EA68BC" w:rsidRPr="00FF69E8" w:rsidDel="00894B4D">
            <w:delText>,</w:delText>
          </w:r>
          <w:r w:rsidR="00D37ACD" w:rsidRPr="00FF69E8" w:rsidDel="00894B4D">
            <w:delText xml:space="preserve"> so the non-sterile inside is facing toward you. Place both arms into their respective arm-holes and guide the gown over your shoulders by raising and spreading your arms.</w:delText>
          </w:r>
        </w:del>
      </w:moveFrom>
      <w:moveFromRangeEnd w:id="175"/>
    </w:p>
    <w:p w14:paraId="1F74AE5F" w14:textId="77777777" w:rsidR="005224ED" w:rsidRPr="00FF69E8" w:rsidRDefault="005224ED" w:rsidP="005224ED">
      <w:pPr>
        <w:spacing w:after="0"/>
      </w:pPr>
    </w:p>
    <w:p w14:paraId="2FD32506" w14:textId="10DAA76A" w:rsidR="001777EC" w:rsidRPr="00FF69E8" w:rsidRDefault="00EF6CE2" w:rsidP="005224ED">
      <w:pPr>
        <w:spacing w:after="0"/>
      </w:pPr>
      <w:r w:rsidRPr="00FF69E8">
        <w:t>3.</w:t>
      </w:r>
      <w:ins w:id="178" w:author="Anna Sivachenko" w:date="2015-05-20T09:09:00Z">
        <w:r w:rsidR="008749D1" w:rsidRPr="00FF69E8">
          <w:t>6</w:t>
        </w:r>
      </w:ins>
      <w:del w:id="179" w:author="Anna Sivachenko" w:date="2015-05-20T09:09:00Z">
        <w:r w:rsidR="00123A44" w:rsidRPr="00FF69E8" w:rsidDel="008749D1">
          <w:delText>5</w:delText>
        </w:r>
      </w:del>
      <w:r w:rsidRPr="00FF69E8">
        <w:t xml:space="preserve"> </w:t>
      </w:r>
      <w:ins w:id="180" w:author="Jacob Roundy" w:date="2015-05-20T10:35:00Z">
        <w:r w:rsidR="004A6137">
          <w:t xml:space="preserve">Have </w:t>
        </w:r>
      </w:ins>
      <w:del w:id="181" w:author="Jacob Roundy" w:date="2015-05-20T10:35:00Z">
        <w:r w:rsidRPr="00FF69E8" w:rsidDel="004A6137">
          <w:delText>A</w:delText>
        </w:r>
      </w:del>
      <w:ins w:id="182" w:author="Jacob Roundy" w:date="2015-05-20T10:35:00Z">
        <w:r w:rsidR="004A6137">
          <w:t>a</w:t>
        </w:r>
      </w:ins>
      <w:r w:rsidRPr="00FF69E8">
        <w:t xml:space="preserve"> non-sterile circulator </w:t>
      </w:r>
      <w:del w:id="183" w:author="Jacob Roundy" w:date="2015-05-20T10:35:00Z">
        <w:r w:rsidR="00EA68BC" w:rsidRPr="00FF69E8" w:rsidDel="004A6137">
          <w:delText>should</w:delText>
        </w:r>
        <w:r w:rsidRPr="00FF69E8" w:rsidDel="004A6137">
          <w:delText xml:space="preserve"> </w:delText>
        </w:r>
      </w:del>
      <w:r w:rsidRPr="00FF69E8">
        <w:t xml:space="preserve">come behind you and help pull the gown over your shoulders and tie it in the back. </w:t>
      </w:r>
    </w:p>
    <w:p w14:paraId="693B5E8C" w14:textId="77777777" w:rsidR="005224ED" w:rsidRPr="00FF69E8" w:rsidRDefault="005224ED" w:rsidP="005224ED">
      <w:pPr>
        <w:spacing w:after="0"/>
      </w:pPr>
    </w:p>
    <w:p w14:paraId="396E7C33" w14:textId="16157F7D" w:rsidR="00421FD7" w:rsidRPr="00FF69E8" w:rsidRDefault="00EF6CE2" w:rsidP="005224ED">
      <w:pPr>
        <w:spacing w:after="0"/>
      </w:pPr>
      <w:r w:rsidRPr="00FF69E8">
        <w:t>3.</w:t>
      </w:r>
      <w:ins w:id="184" w:author="Anna Sivachenko" w:date="2015-05-20T09:09:00Z">
        <w:r w:rsidR="008749D1" w:rsidRPr="00FF69E8">
          <w:t>7</w:t>
        </w:r>
      </w:ins>
      <w:del w:id="185" w:author="Anna Sivachenko" w:date="2015-05-20T09:09:00Z">
        <w:r w:rsidR="00123A44" w:rsidRPr="00FF69E8" w:rsidDel="008749D1">
          <w:delText>6</w:delText>
        </w:r>
      </w:del>
      <w:r w:rsidR="00BF7D15" w:rsidRPr="00FF69E8">
        <w:t xml:space="preserve"> </w:t>
      </w:r>
      <w:r w:rsidR="002E70D1" w:rsidRPr="00FF69E8">
        <w:t xml:space="preserve">After </w:t>
      </w:r>
      <w:r w:rsidR="00EA68BC" w:rsidRPr="00FF69E8">
        <w:t>gloves have been put on</w:t>
      </w:r>
      <w:r w:rsidR="002E70D1" w:rsidRPr="00FF69E8">
        <w:t xml:space="preserve">, secure the back flap of </w:t>
      </w:r>
      <w:r w:rsidR="00EA68BC" w:rsidRPr="00FF69E8">
        <w:t>the</w:t>
      </w:r>
      <w:r w:rsidR="002E70D1" w:rsidRPr="00FF69E8">
        <w:t xml:space="preserve"> gown. </w:t>
      </w:r>
      <w:r w:rsidR="00BF7D15" w:rsidRPr="00FF69E8">
        <w:t xml:space="preserve">To secure the gown, grab the card that has two ties on it. </w:t>
      </w:r>
    </w:p>
    <w:p w14:paraId="25A71FB7" w14:textId="77777777" w:rsidR="005224ED" w:rsidRPr="00FF69E8" w:rsidRDefault="005224ED" w:rsidP="005224ED">
      <w:pPr>
        <w:spacing w:after="0"/>
      </w:pPr>
    </w:p>
    <w:p w14:paraId="1BE7DDAA" w14:textId="18466F7B" w:rsidR="00421FD7" w:rsidRPr="00FF69E8" w:rsidRDefault="00421FD7" w:rsidP="005224ED">
      <w:pPr>
        <w:spacing w:after="0"/>
        <w:rPr>
          <w:rFonts w:cs="Times New Roman"/>
        </w:rPr>
      </w:pPr>
      <w:proofErr w:type="gramStart"/>
      <w:r w:rsidRPr="00FF69E8">
        <w:t>3.</w:t>
      </w:r>
      <w:proofErr w:type="gramEnd"/>
      <w:del w:id="186" w:author="Anna Sivachenko" w:date="2015-05-20T09:09:00Z">
        <w:r w:rsidRPr="00FF69E8" w:rsidDel="008749D1">
          <w:delText>7</w:delText>
        </w:r>
      </w:del>
      <w:ins w:id="187" w:author="Anna Sivachenko" w:date="2015-05-20T09:09:00Z">
        <w:r w:rsidR="008749D1" w:rsidRPr="00FF69E8">
          <w:t>8</w:t>
        </w:r>
      </w:ins>
      <w:r w:rsidRPr="00FF69E8">
        <w:t xml:space="preserve"> </w:t>
      </w:r>
      <w:r w:rsidR="00BF7D15" w:rsidRPr="00FF69E8">
        <w:t xml:space="preserve">Holding the card in your right hand, pull the smaller tie </w:t>
      </w:r>
      <w:r w:rsidR="00BF7D15" w:rsidRPr="00FF69E8">
        <w:rPr>
          <w:rFonts w:cs="Times New Roman"/>
        </w:rPr>
        <w:t>out with your left hand.</w:t>
      </w:r>
    </w:p>
    <w:p w14:paraId="0372E069" w14:textId="77777777" w:rsidR="005224ED" w:rsidRPr="00FF69E8" w:rsidRDefault="005224ED" w:rsidP="005224ED">
      <w:pPr>
        <w:spacing w:after="0"/>
        <w:rPr>
          <w:rFonts w:cs="Times New Roman"/>
        </w:rPr>
      </w:pPr>
    </w:p>
    <w:p w14:paraId="7EF7BBDE" w14:textId="612F8E7C" w:rsidR="00421FD7" w:rsidRPr="00FF69E8" w:rsidRDefault="00421FD7" w:rsidP="005224ED">
      <w:pPr>
        <w:spacing w:after="0"/>
        <w:rPr>
          <w:rFonts w:cs="Times New Roman"/>
        </w:rPr>
      </w:pPr>
      <w:r w:rsidRPr="00FF69E8">
        <w:rPr>
          <w:rFonts w:cs="Times New Roman"/>
        </w:rPr>
        <w:t>3.</w:t>
      </w:r>
      <w:ins w:id="188" w:author="Anna Sivachenko" w:date="2015-05-20T09:09:00Z">
        <w:r w:rsidR="008749D1" w:rsidRPr="00FF69E8">
          <w:rPr>
            <w:rFonts w:cs="Times New Roman"/>
          </w:rPr>
          <w:t>9</w:t>
        </w:r>
      </w:ins>
      <w:del w:id="189" w:author="Anna Sivachenko" w:date="2015-05-20T09:09:00Z">
        <w:r w:rsidRPr="00FF69E8" w:rsidDel="008749D1">
          <w:rPr>
            <w:rFonts w:cs="Times New Roman"/>
          </w:rPr>
          <w:delText>8</w:delText>
        </w:r>
      </w:del>
      <w:r w:rsidR="00BF7D15" w:rsidRPr="00FF69E8">
        <w:rPr>
          <w:rFonts w:cs="Times New Roman"/>
        </w:rPr>
        <w:t xml:space="preserve"> Pass the card to the assistant, who </w:t>
      </w:r>
      <w:r w:rsidR="00EA68BC" w:rsidRPr="00FF69E8">
        <w:rPr>
          <w:rFonts w:cs="Times New Roman"/>
        </w:rPr>
        <w:t>should</w:t>
      </w:r>
      <w:r w:rsidR="00BF7D15" w:rsidRPr="00FF69E8">
        <w:rPr>
          <w:rFonts w:cs="Times New Roman"/>
        </w:rPr>
        <w:t xml:space="preserve"> hold it far away from you. </w:t>
      </w:r>
    </w:p>
    <w:p w14:paraId="5813E720" w14:textId="77777777" w:rsidR="005224ED" w:rsidRPr="00FF69E8" w:rsidRDefault="005224ED" w:rsidP="005224ED">
      <w:pPr>
        <w:spacing w:after="0"/>
        <w:rPr>
          <w:rFonts w:cs="Times New Roman"/>
        </w:rPr>
      </w:pPr>
    </w:p>
    <w:p w14:paraId="2E8A055D" w14:textId="787A0BDA" w:rsidR="00421FD7" w:rsidRPr="00FF69E8" w:rsidRDefault="00421FD7" w:rsidP="005224ED">
      <w:pPr>
        <w:spacing w:after="0"/>
        <w:rPr>
          <w:rFonts w:cs="Times New Roman"/>
        </w:rPr>
      </w:pPr>
      <w:r w:rsidRPr="00FF69E8">
        <w:rPr>
          <w:rFonts w:cs="Times New Roman"/>
        </w:rPr>
        <w:t>3.</w:t>
      </w:r>
      <w:ins w:id="190" w:author="Anna Sivachenko" w:date="2015-05-20T09:09:00Z">
        <w:r w:rsidR="008749D1" w:rsidRPr="00FF69E8">
          <w:rPr>
            <w:rFonts w:cs="Times New Roman"/>
          </w:rPr>
          <w:t>10</w:t>
        </w:r>
      </w:ins>
      <w:del w:id="191" w:author="Anna Sivachenko" w:date="2015-05-20T09:09:00Z">
        <w:r w:rsidRPr="00FF69E8" w:rsidDel="008749D1">
          <w:rPr>
            <w:rFonts w:cs="Times New Roman"/>
          </w:rPr>
          <w:delText>9</w:delText>
        </w:r>
      </w:del>
      <w:r w:rsidRPr="00FF69E8">
        <w:rPr>
          <w:rFonts w:cs="Times New Roman"/>
        </w:rPr>
        <w:t xml:space="preserve"> </w:t>
      </w:r>
      <w:r w:rsidR="00BF7D15" w:rsidRPr="00FF69E8">
        <w:rPr>
          <w:rFonts w:cs="Times New Roman"/>
        </w:rPr>
        <w:t>Turn around 360° on the spot</w:t>
      </w:r>
      <w:r w:rsidR="00EA68BC" w:rsidRPr="00FF69E8">
        <w:rPr>
          <w:rFonts w:cs="Times New Roman"/>
        </w:rPr>
        <w:t>,</w:t>
      </w:r>
      <w:r w:rsidR="00BF7D15" w:rsidRPr="00FF69E8">
        <w:rPr>
          <w:rFonts w:cs="Times New Roman"/>
        </w:rPr>
        <w:t xml:space="preserve"> so the tie wraps around you. </w:t>
      </w:r>
    </w:p>
    <w:p w14:paraId="0E9698EF" w14:textId="77777777" w:rsidR="005224ED" w:rsidRPr="00FF69E8" w:rsidRDefault="005224ED" w:rsidP="005224ED">
      <w:pPr>
        <w:spacing w:after="0"/>
        <w:rPr>
          <w:rFonts w:cs="Times New Roman"/>
        </w:rPr>
      </w:pPr>
    </w:p>
    <w:p w14:paraId="13044743" w14:textId="7D259E1B" w:rsidR="00BF7D15" w:rsidRPr="00FF69E8" w:rsidRDefault="00421FD7" w:rsidP="005224ED">
      <w:pPr>
        <w:spacing w:after="0"/>
        <w:rPr>
          <w:rFonts w:cs="Times New Roman"/>
        </w:rPr>
      </w:pPr>
      <w:r w:rsidRPr="00FF69E8">
        <w:rPr>
          <w:rFonts w:cs="Times New Roman"/>
        </w:rPr>
        <w:t>3.1</w:t>
      </w:r>
      <w:ins w:id="192" w:author="Anna Sivachenko" w:date="2015-05-20T09:09:00Z">
        <w:r w:rsidR="008749D1" w:rsidRPr="00FF69E8">
          <w:rPr>
            <w:rFonts w:cs="Times New Roman"/>
          </w:rPr>
          <w:t>1</w:t>
        </w:r>
      </w:ins>
      <w:del w:id="193" w:author="Anna Sivachenko" w:date="2015-05-20T09:09:00Z">
        <w:r w:rsidRPr="00FF69E8" w:rsidDel="008749D1">
          <w:rPr>
            <w:rFonts w:cs="Times New Roman"/>
          </w:rPr>
          <w:delText>0</w:delText>
        </w:r>
      </w:del>
      <w:r w:rsidRPr="00FF69E8">
        <w:rPr>
          <w:rFonts w:cs="Times New Roman"/>
        </w:rPr>
        <w:t xml:space="preserve"> </w:t>
      </w:r>
      <w:r w:rsidR="00BF7D15" w:rsidRPr="00FF69E8">
        <w:rPr>
          <w:rFonts w:cs="Times New Roman"/>
        </w:rPr>
        <w:t xml:space="preserve">Pull the larger tie out of the card and </w:t>
      </w:r>
      <w:r w:rsidR="000E7EAB" w:rsidRPr="00FF69E8">
        <w:rPr>
          <w:rFonts w:cs="Times New Roman"/>
        </w:rPr>
        <w:t xml:space="preserve">use the two ties to make a knot. </w:t>
      </w:r>
    </w:p>
    <w:p w14:paraId="7CBF318B" w14:textId="77777777" w:rsidR="005224ED" w:rsidRPr="00FF69E8" w:rsidRDefault="005224ED" w:rsidP="005224ED">
      <w:pPr>
        <w:spacing w:after="0"/>
        <w:rPr>
          <w:b/>
        </w:rPr>
      </w:pPr>
    </w:p>
    <w:p w14:paraId="7A087DBB" w14:textId="5ABF6CD6" w:rsidR="001777EC" w:rsidRPr="00FF69E8" w:rsidRDefault="005224ED" w:rsidP="005224ED">
      <w:pPr>
        <w:spacing w:after="0"/>
      </w:pPr>
      <w:r w:rsidRPr="00FF69E8">
        <w:t xml:space="preserve">4. </w:t>
      </w:r>
      <w:r w:rsidR="001777EC" w:rsidRPr="00FF69E8">
        <w:t>Gloving</w:t>
      </w:r>
    </w:p>
    <w:p w14:paraId="4DDC9F9A" w14:textId="77777777" w:rsidR="005224ED" w:rsidRPr="00FF69E8" w:rsidRDefault="005224ED" w:rsidP="005224ED">
      <w:pPr>
        <w:spacing w:after="0"/>
      </w:pPr>
    </w:p>
    <w:p w14:paraId="494CE40D" w14:textId="79234FAF" w:rsidR="00894B4D" w:rsidRPr="00FF69E8" w:rsidRDefault="00894B4D" w:rsidP="005224ED">
      <w:pPr>
        <w:spacing w:after="0"/>
        <w:rPr>
          <w:ins w:id="194" w:author="Gabrielle White-Dzuro" w:date="2015-05-18T15:54:00Z"/>
        </w:rPr>
      </w:pPr>
      <w:ins w:id="195" w:author="Gabrielle White-Dzuro" w:date="2015-05-18T15:54:00Z">
        <w:r w:rsidRPr="00FF69E8">
          <w:t xml:space="preserve">With Assistance: </w:t>
        </w:r>
      </w:ins>
    </w:p>
    <w:p w14:paraId="0F4F880F" w14:textId="77777777" w:rsidR="00894B4D" w:rsidRPr="00FF69E8" w:rsidRDefault="00894B4D" w:rsidP="005224ED">
      <w:pPr>
        <w:spacing w:after="0"/>
        <w:rPr>
          <w:ins w:id="196" w:author="Gabrielle White-Dzuro" w:date="2015-05-18T15:55:00Z"/>
        </w:rPr>
      </w:pPr>
    </w:p>
    <w:p w14:paraId="537AA91A" w14:textId="20B7125F" w:rsidR="00894B4D" w:rsidRPr="00FF69E8" w:rsidRDefault="00894B4D" w:rsidP="005224ED">
      <w:pPr>
        <w:spacing w:after="0"/>
        <w:rPr>
          <w:ins w:id="197" w:author="Gabrielle White-Dzuro" w:date="2015-05-18T15:55:00Z"/>
        </w:rPr>
      </w:pPr>
      <w:ins w:id="198" w:author="Gabrielle White-Dzuro" w:date="2015-05-18T15:55:00Z">
        <w:r w:rsidRPr="00FF69E8">
          <w:t xml:space="preserve">4.1 </w:t>
        </w:r>
      </w:ins>
      <w:moveToRangeStart w:id="199" w:author="Gabrielle White-Dzuro" w:date="2015-05-18T15:55:00Z" w:name="move293583832"/>
      <w:moveTo w:id="200" w:author="Gabrielle White-Dzuro" w:date="2015-05-18T15:55:00Z">
        <w:r w:rsidRPr="00FF69E8">
          <w:t>If there is a scrubbed technologist to help, they should extend the open glove toward you, protecting their hands on the sterile side of the glove. Slip your hand into the open glove.</w:t>
        </w:r>
      </w:moveTo>
      <w:moveToRangeEnd w:id="199"/>
    </w:p>
    <w:p w14:paraId="3AD2C131" w14:textId="77777777" w:rsidR="00894B4D" w:rsidRPr="00FF69E8" w:rsidRDefault="00894B4D" w:rsidP="005224ED">
      <w:pPr>
        <w:spacing w:after="0"/>
        <w:rPr>
          <w:ins w:id="201" w:author="Gabrielle White-Dzuro" w:date="2015-05-18T15:55:00Z"/>
        </w:rPr>
      </w:pPr>
    </w:p>
    <w:p w14:paraId="08872E2D" w14:textId="1BEAD0F6" w:rsidR="00894B4D" w:rsidRPr="00FF69E8" w:rsidRDefault="00894B4D" w:rsidP="005224ED">
      <w:pPr>
        <w:spacing w:after="0"/>
        <w:rPr>
          <w:ins w:id="202" w:author="Anna Sivachenko" w:date="2015-05-19T09:07:00Z"/>
        </w:rPr>
      </w:pPr>
      <w:ins w:id="203" w:author="Gabrielle White-Dzuro" w:date="2015-05-18T15:55:00Z">
        <w:r w:rsidRPr="00FF69E8">
          <w:t xml:space="preserve">4.2 </w:t>
        </w:r>
      </w:ins>
      <w:moveToRangeStart w:id="204" w:author="Gabrielle White-Dzuro" w:date="2015-05-18T15:55:00Z" w:name="move293583865"/>
      <w:moveTo w:id="205" w:author="Gabrielle White-Dzuro" w:date="2015-05-18T15:55:00Z">
        <w:r w:rsidRPr="00FF69E8">
          <w:t>Once one hand is gloved, use a finger of the gloved hand to help stretch the glove open and onto the ungloved hand. Ensure that your non-sterile hands don’t touch their sterile gloves at any point.</w:t>
        </w:r>
      </w:moveTo>
      <w:moveToRangeEnd w:id="204"/>
    </w:p>
    <w:p w14:paraId="32F34BEE" w14:textId="77777777" w:rsidR="003E478A" w:rsidRPr="00FF69E8" w:rsidRDefault="003E478A" w:rsidP="005224ED">
      <w:pPr>
        <w:spacing w:after="0"/>
        <w:rPr>
          <w:ins w:id="206" w:author="Gabrielle White-Dzuro" w:date="2015-05-18T15:55:00Z"/>
        </w:rPr>
      </w:pPr>
    </w:p>
    <w:p w14:paraId="424A5682" w14:textId="38E58DAC" w:rsidR="00894B4D" w:rsidRPr="00FF69E8" w:rsidRDefault="00894B4D" w:rsidP="005224ED">
      <w:pPr>
        <w:spacing w:after="0"/>
        <w:rPr>
          <w:ins w:id="207" w:author="Gabrielle White-Dzuro" w:date="2015-05-18T15:55:00Z"/>
        </w:rPr>
      </w:pPr>
      <w:ins w:id="208" w:author="Gabrielle White-Dzuro" w:date="2015-05-18T15:55:00Z">
        <w:r w:rsidRPr="00FF69E8">
          <w:t xml:space="preserve">Solo: </w:t>
        </w:r>
      </w:ins>
    </w:p>
    <w:p w14:paraId="1A5F3E71" w14:textId="77777777" w:rsidR="00894B4D" w:rsidRPr="00FF69E8" w:rsidRDefault="00894B4D" w:rsidP="005224ED">
      <w:pPr>
        <w:spacing w:after="0"/>
        <w:rPr>
          <w:ins w:id="209" w:author="Gabrielle White-Dzuro" w:date="2015-05-18T15:54:00Z"/>
        </w:rPr>
      </w:pPr>
    </w:p>
    <w:p w14:paraId="5BAF1F56" w14:textId="25923148" w:rsidR="00C83BCE" w:rsidRPr="00FF69E8" w:rsidRDefault="00ED7C91" w:rsidP="005224ED">
      <w:pPr>
        <w:spacing w:after="0"/>
      </w:pPr>
      <w:r w:rsidRPr="00FF69E8">
        <w:t>4.</w:t>
      </w:r>
      <w:ins w:id="210" w:author="Gabrielle White-Dzuro" w:date="2015-05-18T15:55:00Z">
        <w:r w:rsidR="00894B4D" w:rsidRPr="00FF69E8">
          <w:t>3</w:t>
        </w:r>
      </w:ins>
      <w:del w:id="211" w:author="Gabrielle White-Dzuro" w:date="2015-05-18T15:55:00Z">
        <w:r w:rsidRPr="00FF69E8" w:rsidDel="00894B4D">
          <w:delText>1</w:delText>
        </w:r>
      </w:del>
      <w:r w:rsidR="009F3CAE" w:rsidRPr="00FF69E8">
        <w:t xml:space="preserve"> </w:t>
      </w:r>
      <w:r w:rsidR="000E7EAB" w:rsidRPr="00FF69E8">
        <w:t xml:space="preserve">Gripping the glove packet through the gown, open it and lay it flat on the </w:t>
      </w:r>
      <w:commentRangeStart w:id="212"/>
      <w:del w:id="213" w:author="Gabrielle White-Dzuro" w:date="2015-05-18T12:28:00Z">
        <w:r w:rsidR="000E7EAB" w:rsidRPr="00FF69E8" w:rsidDel="0038610D">
          <w:delText>table</w:delText>
        </w:r>
        <w:commentRangeEnd w:id="212"/>
        <w:r w:rsidR="00FA267D" w:rsidRPr="00FF69E8" w:rsidDel="0038610D">
          <w:rPr>
            <w:rStyle w:val="CommentReference"/>
          </w:rPr>
          <w:commentReference w:id="212"/>
        </w:r>
      </w:del>
      <w:ins w:id="214" w:author="Gabrielle White-Dzuro" w:date="2015-05-18T12:28:00Z">
        <w:r w:rsidR="0038610D" w:rsidRPr="00FF69E8">
          <w:t>sterile field</w:t>
        </w:r>
      </w:ins>
      <w:r w:rsidR="000E7EAB" w:rsidRPr="00FF69E8">
        <w:t xml:space="preserve">. </w:t>
      </w:r>
      <w:r w:rsidR="00C83BCE" w:rsidRPr="00FF69E8">
        <w:t xml:space="preserve"> This can be done by lifting both corners open and folding them under at the same time. </w:t>
      </w:r>
    </w:p>
    <w:p w14:paraId="23E3A566" w14:textId="77777777" w:rsidR="005224ED" w:rsidRPr="00FF69E8" w:rsidRDefault="005224ED" w:rsidP="005224ED">
      <w:pPr>
        <w:spacing w:after="0"/>
      </w:pPr>
    </w:p>
    <w:p w14:paraId="6ACDC2E7" w14:textId="6F6155CB" w:rsidR="000E7EAB" w:rsidRPr="00FF69E8" w:rsidRDefault="00C83BCE" w:rsidP="005224ED">
      <w:pPr>
        <w:spacing w:after="0"/>
      </w:pPr>
      <w:r w:rsidRPr="00FF69E8">
        <w:t>4.</w:t>
      </w:r>
      <w:ins w:id="215" w:author="Gabrielle White-Dzuro" w:date="2015-05-18T15:55:00Z">
        <w:r w:rsidR="00894B4D" w:rsidRPr="00FF69E8">
          <w:t>4</w:t>
        </w:r>
      </w:ins>
      <w:del w:id="216" w:author="Gabrielle White-Dzuro" w:date="2015-05-18T15:55:00Z">
        <w:r w:rsidRPr="00FF69E8" w:rsidDel="00894B4D">
          <w:delText>2</w:delText>
        </w:r>
      </w:del>
      <w:r w:rsidRPr="00FF69E8">
        <w:t xml:space="preserve"> </w:t>
      </w:r>
      <w:r w:rsidR="000E7EAB" w:rsidRPr="00FF69E8">
        <w:t xml:space="preserve">Grab the right glove with the left hand, and lay the glove palm down over the cuff of the gown, with the fingers of the glove facing toward you. </w:t>
      </w:r>
    </w:p>
    <w:p w14:paraId="181818C8" w14:textId="77777777" w:rsidR="005224ED" w:rsidRPr="00FF69E8" w:rsidRDefault="005224ED" w:rsidP="005224ED">
      <w:pPr>
        <w:spacing w:after="0"/>
      </w:pPr>
    </w:p>
    <w:p w14:paraId="283A598B" w14:textId="230EFA2B" w:rsidR="009F3CAE" w:rsidRPr="00FF69E8" w:rsidRDefault="00C83BCE" w:rsidP="005224ED">
      <w:pPr>
        <w:spacing w:after="0"/>
      </w:pPr>
      <w:r w:rsidRPr="00FF69E8">
        <w:t>4.</w:t>
      </w:r>
      <w:ins w:id="217" w:author="Gabrielle White-Dzuro" w:date="2015-05-18T15:55:00Z">
        <w:r w:rsidR="00894B4D" w:rsidRPr="00FF69E8">
          <w:t>5</w:t>
        </w:r>
      </w:ins>
      <w:del w:id="218" w:author="Gabrielle White-Dzuro" w:date="2015-05-18T15:55:00Z">
        <w:r w:rsidRPr="00FF69E8" w:rsidDel="00894B4D">
          <w:delText>3</w:delText>
        </w:r>
      </w:del>
      <w:r w:rsidR="009F3CAE" w:rsidRPr="00FF69E8">
        <w:t xml:space="preserve"> Working through the gown sleeve, grasp the cuff of the glove</w:t>
      </w:r>
      <w:r w:rsidR="000E7EAB" w:rsidRPr="00FF69E8">
        <w:t xml:space="preserve"> with the opposite hand covered by </w:t>
      </w:r>
      <w:r w:rsidR="001F6217" w:rsidRPr="00FF69E8">
        <w:t xml:space="preserve">the </w:t>
      </w:r>
      <w:r w:rsidR="000E7EAB" w:rsidRPr="00FF69E8">
        <w:t>gown</w:t>
      </w:r>
      <w:r w:rsidR="001F6217" w:rsidRPr="00FF69E8">
        <w:t>,</w:t>
      </w:r>
      <w:r w:rsidR="009F3CAE" w:rsidRPr="00FF69E8">
        <w:t xml:space="preserve"> and bring it over the open cuff of the sleeve. </w:t>
      </w:r>
    </w:p>
    <w:p w14:paraId="6F7B81A7" w14:textId="77777777" w:rsidR="005224ED" w:rsidRPr="00FF69E8" w:rsidRDefault="005224ED" w:rsidP="005224ED">
      <w:pPr>
        <w:spacing w:after="0"/>
      </w:pPr>
    </w:p>
    <w:p w14:paraId="741448DA" w14:textId="66E248B4" w:rsidR="00ED7C91" w:rsidRPr="00FF69E8" w:rsidRDefault="00C83BCE" w:rsidP="005224ED">
      <w:pPr>
        <w:spacing w:after="0"/>
      </w:pPr>
      <w:r w:rsidRPr="00FF69E8">
        <w:t>4.</w:t>
      </w:r>
      <w:ins w:id="219" w:author="Gabrielle White-Dzuro" w:date="2015-05-18T15:55:00Z">
        <w:r w:rsidR="00894B4D" w:rsidRPr="00FF69E8">
          <w:t>6</w:t>
        </w:r>
      </w:ins>
      <w:del w:id="220" w:author="Gabrielle White-Dzuro" w:date="2015-05-18T15:55:00Z">
        <w:r w:rsidRPr="00FF69E8" w:rsidDel="00894B4D">
          <w:delText>4</w:delText>
        </w:r>
      </w:del>
      <w:r w:rsidR="009F3CAE" w:rsidRPr="00FF69E8">
        <w:t xml:space="preserve"> Unroll the glove cuff</w:t>
      </w:r>
      <w:r w:rsidR="001F6217" w:rsidRPr="00FF69E8">
        <w:t>,</w:t>
      </w:r>
      <w:r w:rsidR="009F3CAE" w:rsidRPr="00FF69E8">
        <w:t xml:space="preserve"> so it fully covers the gown sleeve. </w:t>
      </w:r>
      <w:r w:rsidR="000E7EAB" w:rsidRPr="00FF69E8">
        <w:t xml:space="preserve">Adjust the glove using your left hand through the gown to make it fit securely. </w:t>
      </w:r>
    </w:p>
    <w:p w14:paraId="0E603E7E" w14:textId="77777777" w:rsidR="005224ED" w:rsidRPr="00FF69E8" w:rsidRDefault="005224ED" w:rsidP="005224ED">
      <w:pPr>
        <w:spacing w:after="0"/>
      </w:pPr>
    </w:p>
    <w:p w14:paraId="35F15222" w14:textId="75BC7E09" w:rsidR="009F3CAE" w:rsidRPr="00FF69E8" w:rsidRDefault="005224ED" w:rsidP="005224ED">
      <w:pPr>
        <w:spacing w:after="0"/>
      </w:pPr>
      <w:r w:rsidRPr="00FF69E8">
        <w:t>4.</w:t>
      </w:r>
      <w:ins w:id="221" w:author="Gabrielle White-Dzuro" w:date="2015-05-18T15:55:00Z">
        <w:r w:rsidR="00894B4D" w:rsidRPr="00FF69E8">
          <w:t>7</w:t>
        </w:r>
      </w:ins>
      <w:del w:id="222" w:author="Gabrielle White-Dzuro" w:date="2015-05-18T15:55:00Z">
        <w:r w:rsidRPr="00FF69E8" w:rsidDel="00894B4D">
          <w:delText>5</w:delText>
        </w:r>
      </w:del>
      <w:r w:rsidR="009F3CAE" w:rsidRPr="00FF69E8">
        <w:t xml:space="preserve"> Repeat the same procedure on the opposite hand, using the same technique. </w:t>
      </w:r>
      <w:r w:rsidR="001F6217" w:rsidRPr="00FF69E8">
        <w:t>E</w:t>
      </w:r>
      <w:r w:rsidR="009F3CAE" w:rsidRPr="00FF69E8">
        <w:t xml:space="preserve">nsure that the bare hand never comes into contact with the gown cuff edge or </w:t>
      </w:r>
      <w:r w:rsidR="001F6217" w:rsidRPr="00FF69E8">
        <w:t xml:space="preserve">the </w:t>
      </w:r>
      <w:r w:rsidR="009F3CAE" w:rsidRPr="00FF69E8">
        <w:t xml:space="preserve">outside of the glove. </w:t>
      </w:r>
    </w:p>
    <w:p w14:paraId="0FA3480B" w14:textId="77777777" w:rsidR="005224ED" w:rsidRPr="00FF69E8" w:rsidDel="00894B4D" w:rsidRDefault="005224ED" w:rsidP="005224ED">
      <w:pPr>
        <w:spacing w:after="0"/>
        <w:rPr>
          <w:del w:id="223" w:author="Gabrielle White-Dzuro" w:date="2015-05-18T15:55:00Z"/>
        </w:rPr>
      </w:pPr>
    </w:p>
    <w:p w14:paraId="007599F6" w14:textId="01D5F791" w:rsidR="009F3CAE" w:rsidRPr="00FF69E8" w:rsidDel="00894B4D" w:rsidRDefault="005224ED" w:rsidP="005224ED">
      <w:pPr>
        <w:spacing w:after="0"/>
        <w:rPr>
          <w:del w:id="224" w:author="Gabrielle White-Dzuro" w:date="2015-05-18T15:55:00Z"/>
        </w:rPr>
      </w:pPr>
      <w:del w:id="225" w:author="Gabrielle White-Dzuro" w:date="2015-05-18T15:55:00Z">
        <w:r w:rsidRPr="00FF69E8" w:rsidDel="00894B4D">
          <w:delText>4.6</w:delText>
        </w:r>
        <w:r w:rsidR="009F3CAE" w:rsidRPr="00FF69E8" w:rsidDel="00894B4D">
          <w:delText xml:space="preserve"> </w:delText>
        </w:r>
      </w:del>
      <w:moveFromRangeStart w:id="226" w:author="Gabrielle White-Dzuro" w:date="2015-05-18T15:55:00Z" w:name="move293583832"/>
      <w:moveFrom w:id="227" w:author="Gabrielle White-Dzuro" w:date="2015-05-18T15:55:00Z">
        <w:del w:id="228" w:author="Gabrielle White-Dzuro" w:date="2015-05-18T15:55:00Z">
          <w:r w:rsidR="009F3CAE" w:rsidRPr="00FF69E8" w:rsidDel="00894B4D">
            <w:delText xml:space="preserve">If there is a scrubbed technologist to help, they </w:delText>
          </w:r>
          <w:r w:rsidR="001F6217" w:rsidRPr="00FF69E8" w:rsidDel="00894B4D">
            <w:delText>should</w:delText>
          </w:r>
          <w:r w:rsidR="009F3CAE" w:rsidRPr="00FF69E8" w:rsidDel="00894B4D">
            <w:delText xml:space="preserve"> extend the </w:delText>
          </w:r>
          <w:r w:rsidR="001E28E0" w:rsidRPr="00FF69E8" w:rsidDel="00894B4D">
            <w:delText xml:space="preserve">open glove toward you, protecting their hands on the sterile side of the glove. </w:delText>
          </w:r>
          <w:r w:rsidR="001F6217" w:rsidRPr="00FF69E8" w:rsidDel="00894B4D">
            <w:delText>Slip</w:delText>
          </w:r>
          <w:r w:rsidR="001E28E0" w:rsidRPr="00FF69E8" w:rsidDel="00894B4D">
            <w:delText xml:space="preserve"> your hand into the open glove. </w:delText>
          </w:r>
        </w:del>
      </w:moveFrom>
      <w:moveFromRangeEnd w:id="226"/>
    </w:p>
    <w:p w14:paraId="060F91CF" w14:textId="77777777" w:rsidR="005224ED" w:rsidRPr="00FF69E8" w:rsidDel="00894B4D" w:rsidRDefault="005224ED" w:rsidP="005224ED">
      <w:pPr>
        <w:spacing w:after="0"/>
        <w:rPr>
          <w:del w:id="229" w:author="Gabrielle White-Dzuro" w:date="2015-05-18T15:55:00Z"/>
        </w:rPr>
      </w:pPr>
    </w:p>
    <w:p w14:paraId="68F8E2F6" w14:textId="23522376" w:rsidR="001E28E0" w:rsidRPr="00FF69E8" w:rsidDel="00FF69E8" w:rsidRDefault="001E28E0" w:rsidP="005224ED">
      <w:pPr>
        <w:spacing w:after="0"/>
        <w:rPr>
          <w:del w:id="230" w:author="Jacob Roundy" w:date="2015-05-20T09:18:00Z"/>
        </w:rPr>
      </w:pPr>
      <w:del w:id="231" w:author="Gabrielle White-Dzuro" w:date="2015-05-18T15:55:00Z">
        <w:r w:rsidRPr="00FF69E8" w:rsidDel="00894B4D">
          <w:delText>4.</w:delText>
        </w:r>
        <w:r w:rsidR="005224ED" w:rsidRPr="00FF69E8" w:rsidDel="00894B4D">
          <w:delText>7</w:delText>
        </w:r>
        <w:r w:rsidRPr="00FF69E8" w:rsidDel="00894B4D">
          <w:delText xml:space="preserve"> </w:delText>
        </w:r>
      </w:del>
      <w:moveFromRangeStart w:id="232" w:author="Gabrielle White-Dzuro" w:date="2015-05-18T15:55:00Z" w:name="move293583865"/>
      <w:moveFrom w:id="233" w:author="Gabrielle White-Dzuro" w:date="2015-05-18T15:55:00Z">
        <w:r w:rsidRPr="00FF69E8" w:rsidDel="00894B4D">
          <w:t xml:space="preserve">Once one hand is gloved, </w:t>
        </w:r>
        <w:r w:rsidR="00C83BCE" w:rsidRPr="00FF69E8" w:rsidDel="00894B4D">
          <w:t>use a</w:t>
        </w:r>
        <w:r w:rsidRPr="00FF69E8" w:rsidDel="00894B4D">
          <w:t xml:space="preserve"> finger </w:t>
        </w:r>
        <w:r w:rsidR="00C83BCE" w:rsidRPr="00FF69E8" w:rsidDel="00894B4D">
          <w:t xml:space="preserve">of the gloved hand </w:t>
        </w:r>
        <w:r w:rsidRPr="00FF69E8" w:rsidDel="00894B4D">
          <w:t xml:space="preserve">to help </w:t>
        </w:r>
        <w:r w:rsidR="00C83BCE" w:rsidRPr="00FF69E8" w:rsidDel="00894B4D">
          <w:t>stretch the glove open and</w:t>
        </w:r>
        <w:r w:rsidRPr="00FF69E8" w:rsidDel="00894B4D">
          <w:t xml:space="preserve"> onto the ungloved hand. Ensure that your non-sterile hands don’t touch their sterile gloves</w:t>
        </w:r>
        <w:r w:rsidR="001F6217" w:rsidRPr="00FF69E8" w:rsidDel="00894B4D">
          <w:t xml:space="preserve"> at any point</w:t>
        </w:r>
        <w:r w:rsidRPr="00FF69E8" w:rsidDel="00894B4D">
          <w:t xml:space="preserve">. </w:t>
        </w:r>
      </w:moveFrom>
      <w:moveFromRangeEnd w:id="232"/>
    </w:p>
    <w:p w14:paraId="3D1EA7A1" w14:textId="77777777" w:rsidR="005224ED" w:rsidRPr="00FF69E8" w:rsidRDefault="005224ED" w:rsidP="005224ED">
      <w:pPr>
        <w:spacing w:after="0"/>
        <w:rPr>
          <w:b/>
        </w:rPr>
      </w:pPr>
    </w:p>
    <w:p w14:paraId="37EA2CA3" w14:textId="38AC17ED" w:rsidR="00ED7C91" w:rsidRPr="00FF69E8" w:rsidRDefault="005224ED" w:rsidP="005224ED">
      <w:pPr>
        <w:spacing w:after="0"/>
      </w:pPr>
      <w:r w:rsidRPr="00FF69E8">
        <w:t xml:space="preserve">5. </w:t>
      </w:r>
      <w:r w:rsidR="00ED7C91" w:rsidRPr="00FF69E8">
        <w:t>In the OR</w:t>
      </w:r>
    </w:p>
    <w:p w14:paraId="5C119EBB" w14:textId="77777777" w:rsidR="005224ED" w:rsidRPr="00FF69E8" w:rsidRDefault="005224ED" w:rsidP="005224ED">
      <w:pPr>
        <w:spacing w:after="0"/>
      </w:pPr>
    </w:p>
    <w:p w14:paraId="2DBF472D" w14:textId="3B7CDE79" w:rsidR="00ED7C91" w:rsidRPr="00FF69E8" w:rsidRDefault="00ED7C91" w:rsidP="005224ED">
      <w:pPr>
        <w:spacing w:after="0"/>
      </w:pPr>
      <w:r w:rsidRPr="00FF69E8">
        <w:t xml:space="preserve">5.1 Ensure that your hands never leave the sterile field. </w:t>
      </w:r>
      <w:r w:rsidR="000123DA" w:rsidRPr="00FF69E8">
        <w:t>Gowns are only considered sterile in the front from the axilla to the level of the sterile field, usually the operating table. Also, the sleeves of the gown are sterile from 2</w:t>
      </w:r>
      <w:r w:rsidR="001F6217" w:rsidRPr="00FF69E8">
        <w:t>”</w:t>
      </w:r>
      <w:r w:rsidR="009B1C56" w:rsidRPr="00FF69E8">
        <w:t xml:space="preserve"> above the elbow to the cuff</w:t>
      </w:r>
      <w:r w:rsidR="00EF6CE2" w:rsidRPr="00FF69E8">
        <w:t xml:space="preserve">. </w:t>
      </w:r>
      <w:r w:rsidR="000123DA" w:rsidRPr="00FF69E8">
        <w:t>The neckline, shoulders, under arms, sleeve cuffs</w:t>
      </w:r>
      <w:r w:rsidR="001F6217" w:rsidRPr="00FF69E8">
        <w:t>,</w:t>
      </w:r>
      <w:r w:rsidR="000123DA" w:rsidRPr="00FF69E8">
        <w:t xml:space="preserve"> and bac</w:t>
      </w:r>
      <w:r w:rsidR="005224ED" w:rsidRPr="00FF69E8">
        <w:t>k are all considered unsterile.</w:t>
      </w:r>
    </w:p>
    <w:p w14:paraId="7DAF8465" w14:textId="77777777" w:rsidR="005224ED" w:rsidRPr="00FF69E8" w:rsidRDefault="005224ED" w:rsidP="005224ED">
      <w:pPr>
        <w:spacing w:after="0"/>
      </w:pPr>
    </w:p>
    <w:p w14:paraId="43E0FF6E" w14:textId="157F4235" w:rsidR="00E96DF8" w:rsidRPr="00FF69E8" w:rsidRDefault="00EF6CE2" w:rsidP="005224ED">
      <w:pPr>
        <w:spacing w:after="0"/>
      </w:pPr>
      <w:r w:rsidRPr="00FF69E8">
        <w:t>5.2</w:t>
      </w:r>
      <w:r w:rsidR="00E13F37" w:rsidRPr="00FF69E8">
        <w:t xml:space="preserve"> </w:t>
      </w:r>
      <w:r w:rsidR="001F6217" w:rsidRPr="00FF69E8">
        <w:t>Rest your h</w:t>
      </w:r>
      <w:r w:rsidR="00E13F37" w:rsidRPr="00FF69E8">
        <w:t xml:space="preserve">ands folded together at the level of the sternum or on the sterile field. </w:t>
      </w:r>
    </w:p>
    <w:p w14:paraId="51770BCE" w14:textId="77777777" w:rsidR="005224ED" w:rsidRPr="00FF69E8" w:rsidRDefault="005224ED" w:rsidP="005224ED">
      <w:pPr>
        <w:spacing w:after="0"/>
        <w:rPr>
          <w:b/>
          <w:sz w:val="28"/>
        </w:rPr>
      </w:pPr>
    </w:p>
    <w:p w14:paraId="29B3F68E" w14:textId="77777777" w:rsidR="00D576F1" w:rsidRPr="00FF69E8" w:rsidRDefault="00D576F1" w:rsidP="005224ED">
      <w:pPr>
        <w:spacing w:after="0"/>
        <w:rPr>
          <w:b/>
          <w:sz w:val="28"/>
        </w:rPr>
      </w:pPr>
      <w:r w:rsidRPr="00FF69E8">
        <w:rPr>
          <w:b/>
          <w:sz w:val="28"/>
        </w:rPr>
        <w:t xml:space="preserve">Summary </w:t>
      </w:r>
    </w:p>
    <w:p w14:paraId="2884D61D" w14:textId="29979A1C" w:rsidR="00D576F1" w:rsidRPr="00FF69E8" w:rsidRDefault="001F6217" w:rsidP="005224ED">
      <w:pPr>
        <w:spacing w:after="0"/>
      </w:pPr>
      <w:r w:rsidRPr="00FF69E8">
        <w:t>T</w:t>
      </w:r>
      <w:r w:rsidR="00C05289" w:rsidRPr="00FF69E8">
        <w:t>his video</w:t>
      </w:r>
      <w:r w:rsidRPr="00FF69E8">
        <w:t xml:space="preserve"> </w:t>
      </w:r>
      <w:r w:rsidR="00C05289" w:rsidRPr="00FF69E8">
        <w:t xml:space="preserve">reviewed the importance of sterile technique in the </w:t>
      </w:r>
      <w:r w:rsidR="00FA267D" w:rsidRPr="00FF69E8">
        <w:t>OR</w:t>
      </w:r>
      <w:r w:rsidR="00C05289" w:rsidRPr="00FF69E8">
        <w:t xml:space="preserve"> and how </w:t>
      </w:r>
      <w:r w:rsidR="00013689" w:rsidRPr="00FF69E8">
        <w:t>to maintain</w:t>
      </w:r>
      <w:r w:rsidR="00C05289" w:rsidRPr="00FF69E8">
        <w:t xml:space="preserve"> sterility.  </w:t>
      </w:r>
    </w:p>
    <w:p w14:paraId="5F0CB414" w14:textId="77777777" w:rsidR="005224ED" w:rsidRPr="00FF69E8" w:rsidRDefault="005224ED" w:rsidP="005224ED">
      <w:pPr>
        <w:spacing w:after="0"/>
      </w:pPr>
    </w:p>
    <w:p w14:paraId="5E0C656A" w14:textId="73F52F73" w:rsidR="00E64FA0" w:rsidRPr="00FF69E8" w:rsidRDefault="00151392" w:rsidP="005224ED">
      <w:pPr>
        <w:spacing w:after="0"/>
      </w:pPr>
      <w:r w:rsidRPr="00FF69E8">
        <w:t>The surgical hand scrub and sterile technique are both extremely important to preventing post-operative wound infections</w:t>
      </w:r>
      <w:r w:rsidR="00DF7E76" w:rsidRPr="00FF69E8">
        <w:t xml:space="preserve">. </w:t>
      </w:r>
      <w:r w:rsidRPr="00FF69E8">
        <w:t xml:space="preserve">The most important aspect of </w:t>
      </w:r>
      <w:r w:rsidR="001863CD" w:rsidRPr="00FF69E8">
        <w:t>this</w:t>
      </w:r>
      <w:r w:rsidRPr="00FF69E8">
        <w:t xml:space="preserve"> technique is preventing contamination</w:t>
      </w:r>
      <w:r w:rsidR="00646A82" w:rsidRPr="00FF69E8">
        <w:t xml:space="preserve"> of </w:t>
      </w:r>
      <w:r w:rsidR="00C439C8" w:rsidRPr="00FF69E8">
        <w:t>the</w:t>
      </w:r>
      <w:r w:rsidR="00646A82" w:rsidRPr="00FF69E8">
        <w:t xml:space="preserve"> sterile </w:t>
      </w:r>
      <w:r w:rsidR="00543040" w:rsidRPr="00FF69E8">
        <w:t>equipment</w:t>
      </w:r>
      <w:r w:rsidR="00DF7E76" w:rsidRPr="00FF69E8">
        <w:t xml:space="preserve"> and surfaces</w:t>
      </w:r>
      <w:r w:rsidR="001863CD" w:rsidRPr="00FF69E8">
        <w:t>,</w:t>
      </w:r>
      <w:r w:rsidR="00DF7E76" w:rsidRPr="00FF69E8">
        <w:t xml:space="preserve"> </w:t>
      </w:r>
      <w:r w:rsidRPr="00FF69E8">
        <w:t xml:space="preserve">since this </w:t>
      </w:r>
      <w:r w:rsidR="00543040" w:rsidRPr="00FF69E8">
        <w:t xml:space="preserve">unnecessarily </w:t>
      </w:r>
      <w:r w:rsidRPr="00FF69E8">
        <w:t>increase</w:t>
      </w:r>
      <w:r w:rsidR="00C439C8" w:rsidRPr="00FF69E8">
        <w:t>s</w:t>
      </w:r>
      <w:r w:rsidRPr="00FF69E8">
        <w:t xml:space="preserve"> the risk of infection post-operatively. </w:t>
      </w:r>
    </w:p>
    <w:p w14:paraId="221E85F9" w14:textId="77777777" w:rsidR="00C00CF9" w:rsidRPr="00FF69E8" w:rsidRDefault="00C00CF9" w:rsidP="00C00CF9">
      <w:pPr>
        <w:spacing w:after="0"/>
      </w:pPr>
    </w:p>
    <w:p w14:paraId="080661F9" w14:textId="37FFDAF2" w:rsidR="00C00CF9" w:rsidRPr="00FF69E8" w:rsidRDefault="00C00CF9" w:rsidP="00C00CF9">
      <w:pPr>
        <w:spacing w:after="0"/>
      </w:pPr>
      <w:r w:rsidRPr="00FF69E8">
        <w:t xml:space="preserve">Maintaining aseptic technique in the </w:t>
      </w:r>
      <w:r w:rsidR="00FA267D" w:rsidRPr="00FF69E8">
        <w:t>OR</w:t>
      </w:r>
      <w:r w:rsidRPr="00FF69E8">
        <w:t xml:space="preserve"> is a learned skill that, like other skills, takes time to master. The first few times in the OR are difficult and require attention and caution to one’s self and the surroundings. It is very common to accidentally contaminate one’s self during the learning process. If this occurs, another physician or the scrubbed technologist have to be notified.</w:t>
      </w:r>
    </w:p>
    <w:p w14:paraId="05653FBB" w14:textId="77777777" w:rsidR="005224ED" w:rsidRPr="00FF69E8" w:rsidRDefault="005224ED" w:rsidP="005224ED">
      <w:pPr>
        <w:spacing w:after="0"/>
      </w:pPr>
    </w:p>
    <w:p w14:paraId="1C885CAA" w14:textId="77777777" w:rsidR="006C4B11" w:rsidRPr="00FF69E8" w:rsidRDefault="006C4B11" w:rsidP="006C4B11">
      <w:pPr>
        <w:spacing w:after="0"/>
        <w:rPr>
          <w:b/>
          <w:sz w:val="28"/>
        </w:rPr>
      </w:pPr>
      <w:r w:rsidRPr="00FF69E8">
        <w:rPr>
          <w:b/>
          <w:sz w:val="28"/>
        </w:rPr>
        <w:t>References</w:t>
      </w:r>
    </w:p>
    <w:p w14:paraId="3657A599" w14:textId="77777777" w:rsidR="006C4B11" w:rsidRPr="00FF69E8" w:rsidRDefault="006C4B11" w:rsidP="006C4B11">
      <w:pPr>
        <w:pStyle w:val="ListParagraph"/>
        <w:numPr>
          <w:ilvl w:val="0"/>
          <w:numId w:val="2"/>
        </w:numPr>
        <w:spacing w:after="0"/>
        <w:ind w:left="360"/>
      </w:pPr>
      <w:r w:rsidRPr="00FF69E8">
        <w:t xml:space="preserve">Young, P.Y. and R.G. </w:t>
      </w:r>
      <w:proofErr w:type="spellStart"/>
      <w:r w:rsidRPr="00FF69E8">
        <w:t>Khadaroo</w:t>
      </w:r>
      <w:proofErr w:type="spellEnd"/>
      <w:r w:rsidRPr="00FF69E8">
        <w:t xml:space="preserve">, Surgical site infections. </w:t>
      </w:r>
      <w:proofErr w:type="spellStart"/>
      <w:r w:rsidRPr="00FF69E8">
        <w:t>Surg</w:t>
      </w:r>
      <w:proofErr w:type="spellEnd"/>
      <w:r w:rsidRPr="00FF69E8">
        <w:t xml:space="preserve"> </w:t>
      </w:r>
      <w:proofErr w:type="spellStart"/>
      <w:r w:rsidRPr="00FF69E8">
        <w:t>Clin</w:t>
      </w:r>
      <w:proofErr w:type="spellEnd"/>
      <w:r w:rsidRPr="00FF69E8">
        <w:t xml:space="preserve"> North Am, 2014. 94(6): p. 1245-64.</w:t>
      </w:r>
    </w:p>
    <w:p w14:paraId="5B78AF21" w14:textId="77777777" w:rsidR="006C4B11" w:rsidRPr="00FF69E8" w:rsidRDefault="006C4B11" w:rsidP="006C4B11">
      <w:pPr>
        <w:spacing w:after="0"/>
        <w:ind w:left="360"/>
      </w:pPr>
    </w:p>
    <w:p w14:paraId="3FE368F1" w14:textId="77777777" w:rsidR="006C4B11" w:rsidRPr="00FF69E8" w:rsidRDefault="006C4B11" w:rsidP="006C4B11">
      <w:pPr>
        <w:pStyle w:val="ListParagraph"/>
        <w:numPr>
          <w:ilvl w:val="0"/>
          <w:numId w:val="2"/>
        </w:numPr>
        <w:spacing w:after="0"/>
        <w:ind w:left="360"/>
      </w:pPr>
      <w:proofErr w:type="spellStart"/>
      <w:r w:rsidRPr="00FF69E8">
        <w:t>Bremmelgaard</w:t>
      </w:r>
      <w:proofErr w:type="spellEnd"/>
      <w:r w:rsidRPr="00FF69E8">
        <w:t xml:space="preserve">, A., et al., Computer-aided surveillance of surgical infections and identification of risk factors. J </w:t>
      </w:r>
      <w:proofErr w:type="spellStart"/>
      <w:r w:rsidRPr="00FF69E8">
        <w:t>Hosp</w:t>
      </w:r>
      <w:proofErr w:type="spellEnd"/>
      <w:r w:rsidRPr="00FF69E8">
        <w:t xml:space="preserve"> Infect, 1989. 13(1): p. 1-18.</w:t>
      </w:r>
    </w:p>
    <w:p w14:paraId="123DCB3B" w14:textId="77777777" w:rsidR="006C4B11" w:rsidRPr="00FF69E8" w:rsidRDefault="006C4B11" w:rsidP="006C4B11">
      <w:pPr>
        <w:spacing w:after="0"/>
        <w:ind w:left="360"/>
      </w:pPr>
    </w:p>
    <w:p w14:paraId="522E3214" w14:textId="4C7EAAA4" w:rsidR="00297E93" w:rsidRPr="00FF69E8" w:rsidRDefault="006C4B11" w:rsidP="00187BBC">
      <w:pPr>
        <w:pStyle w:val="ListParagraph"/>
        <w:numPr>
          <w:ilvl w:val="0"/>
          <w:numId w:val="2"/>
        </w:numPr>
        <w:spacing w:after="0"/>
        <w:ind w:left="360"/>
      </w:pPr>
      <w:proofErr w:type="spellStart"/>
      <w:r w:rsidRPr="00FF69E8">
        <w:t>Barie</w:t>
      </w:r>
      <w:proofErr w:type="spellEnd"/>
      <w:r w:rsidRPr="00FF69E8">
        <w:t xml:space="preserve">, Philip Steven. Surgical site infections: epidemiology and prevention. </w:t>
      </w:r>
      <w:proofErr w:type="spellStart"/>
      <w:r w:rsidRPr="00FF69E8">
        <w:t>Surg</w:t>
      </w:r>
      <w:proofErr w:type="spellEnd"/>
      <w:r w:rsidRPr="00FF69E8">
        <w:t xml:space="preserve"> Infect (</w:t>
      </w:r>
      <w:proofErr w:type="spellStart"/>
      <w:r w:rsidRPr="00FF69E8">
        <w:t>Larchmt</w:t>
      </w:r>
      <w:proofErr w:type="spellEnd"/>
      <w:r w:rsidRPr="00FF69E8">
        <w:t xml:space="preserve">). 2002 </w:t>
      </w:r>
      <w:proofErr w:type="spellStart"/>
      <w:r w:rsidRPr="00FF69E8">
        <w:t>Suppl</w:t>
      </w:r>
      <w:proofErr w:type="spellEnd"/>
      <w:r w:rsidRPr="00FF69E8">
        <w:t xml:space="preserve"> 1:S9-21. Review.</w:t>
      </w:r>
    </w:p>
    <w:sectPr w:rsidR="00297E93" w:rsidRPr="00FF69E8" w:rsidSect="00804B7A">
      <w:pgSz w:w="12240" w:h="15840"/>
      <w:pgMar w:top="1440" w:right="1800" w:bottom="1440" w:left="1800" w:header="720" w:footer="720"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Jessica Stanis" w:date="2015-05-14T13:55:00Z" w:initials="JS">
    <w:p w14:paraId="3D6DA9F7" w14:textId="5AA528DA" w:rsidR="00A25AD3" w:rsidRDefault="00A25AD3">
      <w:pPr>
        <w:pStyle w:val="CommentText"/>
      </w:pPr>
      <w:r>
        <w:rPr>
          <w:rStyle w:val="CommentReference"/>
        </w:rPr>
        <w:annotationRef/>
      </w:r>
      <w:r>
        <w:t>Based on the procedure below, the steps are first written as if the individual is alone.  Side notes are provided afterwards, if an assistant is available.</w:t>
      </w:r>
    </w:p>
    <w:p w14:paraId="2854019A" w14:textId="77777777" w:rsidR="00A25AD3" w:rsidRDefault="00A25AD3">
      <w:pPr>
        <w:pStyle w:val="CommentText"/>
      </w:pPr>
    </w:p>
    <w:p w14:paraId="39CE27A5" w14:textId="34D3AF59" w:rsidR="00A25AD3" w:rsidRDefault="00A25AD3">
      <w:pPr>
        <w:pStyle w:val="CommentText"/>
      </w:pPr>
      <w:r>
        <w:t>Do you intend to show both methods?</w:t>
      </w:r>
    </w:p>
  </w:comment>
  <w:comment w:id="91" w:author="Jessica Stanis" w:date="2015-05-14T12:54:00Z" w:initials="JS">
    <w:p w14:paraId="139D44FF" w14:textId="22713EEB" w:rsidR="00A25AD3" w:rsidRDefault="00A25AD3">
      <w:pPr>
        <w:pStyle w:val="CommentText"/>
      </w:pPr>
      <w:r>
        <w:rPr>
          <w:rStyle w:val="CommentReference"/>
        </w:rPr>
        <w:annotationRef/>
      </w:r>
      <w:r>
        <w:t xml:space="preserve">Can you state an approximate numerical range? To prevent dropping them or contaminating the sterile surface? </w:t>
      </w:r>
    </w:p>
  </w:comment>
  <w:comment w:id="212" w:author="Jessica Stanis" w:date="2015-05-14T14:02:00Z" w:initials="JS">
    <w:p w14:paraId="42CBABBD" w14:textId="77249D6E" w:rsidR="00FA267D" w:rsidRDefault="00FA267D">
      <w:pPr>
        <w:pStyle w:val="CommentText"/>
      </w:pPr>
      <w:r>
        <w:rPr>
          <w:rStyle w:val="CommentReference"/>
        </w:rPr>
        <w:annotationRef/>
      </w:r>
      <w:r>
        <w:t>Sterile field?</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9CE27A5" w15:done="0"/>
  <w15:commentEx w15:paraId="139D44FF" w15:done="0"/>
  <w15:commentEx w15:paraId="42CBABBD"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DD67DFA"/>
    <w:multiLevelType w:val="hybridMultilevel"/>
    <w:tmpl w:val="D44868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C322BC3"/>
    <w:multiLevelType w:val="multilevel"/>
    <w:tmpl w:val="47563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cob Roundy">
    <w15:presenceInfo w15:providerId="None" w15:userId="Jacob Roundy"/>
  </w15:person>
  <w15:person w15:author="Anna Sivachenko">
    <w15:presenceInfo w15:providerId="None" w15:userId="Anna Sivachenk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trackRevisions/>
  <w:defaultTabStop w:val="720"/>
  <w:displayHorizontalDrawingGridEvery w:val="0"/>
  <w:displayVerticalDrawingGridEvery w:val="0"/>
  <w:doNotUseMarginsForDrawingGridOrigin/>
  <w:noPunctuationKerning/>
  <w:characterSpacingControl w:val="doNotCompress"/>
  <w:doNotValidateAgainstSchema/>
  <w:doNotDemarcateInvalidXml/>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6F1"/>
    <w:rsid w:val="00002627"/>
    <w:rsid w:val="0001014E"/>
    <w:rsid w:val="000123DA"/>
    <w:rsid w:val="00013689"/>
    <w:rsid w:val="000B5B0D"/>
    <w:rsid w:val="000E7EAB"/>
    <w:rsid w:val="00105499"/>
    <w:rsid w:val="00123A44"/>
    <w:rsid w:val="00151392"/>
    <w:rsid w:val="001777EC"/>
    <w:rsid w:val="001863CD"/>
    <w:rsid w:val="00187998"/>
    <w:rsid w:val="00187BBC"/>
    <w:rsid w:val="001E28E0"/>
    <w:rsid w:val="001F6217"/>
    <w:rsid w:val="00206193"/>
    <w:rsid w:val="00273E2D"/>
    <w:rsid w:val="00294A9E"/>
    <w:rsid w:val="00297E93"/>
    <w:rsid w:val="002E70D1"/>
    <w:rsid w:val="00303A36"/>
    <w:rsid w:val="0038610D"/>
    <w:rsid w:val="0039726C"/>
    <w:rsid w:val="003E478A"/>
    <w:rsid w:val="00403F31"/>
    <w:rsid w:val="00405722"/>
    <w:rsid w:val="004157CB"/>
    <w:rsid w:val="004176C4"/>
    <w:rsid w:val="00421FD7"/>
    <w:rsid w:val="004831AD"/>
    <w:rsid w:val="00487395"/>
    <w:rsid w:val="00494F56"/>
    <w:rsid w:val="004A6137"/>
    <w:rsid w:val="00505DF6"/>
    <w:rsid w:val="005224ED"/>
    <w:rsid w:val="00527B86"/>
    <w:rsid w:val="00543040"/>
    <w:rsid w:val="005559B0"/>
    <w:rsid w:val="00596259"/>
    <w:rsid w:val="005E1441"/>
    <w:rsid w:val="00602CDA"/>
    <w:rsid w:val="00646A82"/>
    <w:rsid w:val="006A21B9"/>
    <w:rsid w:val="006A6809"/>
    <w:rsid w:val="006C4B11"/>
    <w:rsid w:val="006E6C36"/>
    <w:rsid w:val="00722425"/>
    <w:rsid w:val="00775F90"/>
    <w:rsid w:val="007C2B18"/>
    <w:rsid w:val="00804B7A"/>
    <w:rsid w:val="00847566"/>
    <w:rsid w:val="008749D1"/>
    <w:rsid w:val="008836AF"/>
    <w:rsid w:val="00886E33"/>
    <w:rsid w:val="00894B4D"/>
    <w:rsid w:val="008F4853"/>
    <w:rsid w:val="00907905"/>
    <w:rsid w:val="00912496"/>
    <w:rsid w:val="009636C8"/>
    <w:rsid w:val="009913C7"/>
    <w:rsid w:val="009B1C56"/>
    <w:rsid w:val="009B736A"/>
    <w:rsid w:val="009D49EC"/>
    <w:rsid w:val="009F3CAE"/>
    <w:rsid w:val="00A25AD3"/>
    <w:rsid w:val="00A518A6"/>
    <w:rsid w:val="00B5750C"/>
    <w:rsid w:val="00B8405B"/>
    <w:rsid w:val="00BA64DD"/>
    <w:rsid w:val="00BF7D15"/>
    <w:rsid w:val="00C00CF9"/>
    <w:rsid w:val="00C05289"/>
    <w:rsid w:val="00C1124C"/>
    <w:rsid w:val="00C439C8"/>
    <w:rsid w:val="00C83BCE"/>
    <w:rsid w:val="00C94E3B"/>
    <w:rsid w:val="00D37ACD"/>
    <w:rsid w:val="00D55824"/>
    <w:rsid w:val="00D576F1"/>
    <w:rsid w:val="00D83D6A"/>
    <w:rsid w:val="00D86196"/>
    <w:rsid w:val="00DF7E76"/>
    <w:rsid w:val="00E13F37"/>
    <w:rsid w:val="00E3218D"/>
    <w:rsid w:val="00E53AD3"/>
    <w:rsid w:val="00E63335"/>
    <w:rsid w:val="00E64FA0"/>
    <w:rsid w:val="00E96DF8"/>
    <w:rsid w:val="00EA68BC"/>
    <w:rsid w:val="00EC6E8B"/>
    <w:rsid w:val="00ED7C91"/>
    <w:rsid w:val="00EF6CE2"/>
    <w:rsid w:val="00F8604A"/>
    <w:rsid w:val="00FA267D"/>
    <w:rsid w:val="00FB775B"/>
    <w:rsid w:val="00FC585B"/>
    <w:rsid w:val="00FE2369"/>
    <w:rsid w:val="00FF69E8"/>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3CE3EA31"/>
  <w15:docId w15:val="{90FD4CC2-B9DB-47EC-931E-7DE5BF980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76F1"/>
    <w:rPr>
      <w:rFonts w:eastAsiaTheme="minorHAnsi"/>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1"/>
    <w:uiPriority w:val="99"/>
    <w:rsid w:val="00D576F1"/>
    <w:pPr>
      <w:spacing w:after="0"/>
    </w:pPr>
    <w:rPr>
      <w:rFonts w:ascii="Courier New" w:eastAsia="Times New Roman" w:hAnsi="Courier New" w:cs="Courier New"/>
      <w:sz w:val="20"/>
      <w:szCs w:val="20"/>
    </w:rPr>
  </w:style>
  <w:style w:type="character" w:customStyle="1" w:styleId="PlainTextChar">
    <w:name w:val="Plain Text Char"/>
    <w:basedOn w:val="DefaultParagraphFont"/>
    <w:uiPriority w:val="99"/>
    <w:semiHidden/>
    <w:rsid w:val="00D576F1"/>
    <w:rPr>
      <w:rFonts w:ascii="Courier" w:eastAsiaTheme="minorHAnsi" w:hAnsi="Courier"/>
      <w:sz w:val="21"/>
      <w:szCs w:val="21"/>
      <w:lang w:eastAsia="en-US"/>
    </w:rPr>
  </w:style>
  <w:style w:type="character" w:customStyle="1" w:styleId="PlainTextChar1">
    <w:name w:val="Plain Text Char1"/>
    <w:link w:val="PlainText"/>
    <w:uiPriority w:val="99"/>
    <w:locked/>
    <w:rsid w:val="00D576F1"/>
    <w:rPr>
      <w:rFonts w:ascii="Courier New" w:eastAsia="Times New Roman" w:hAnsi="Courier New" w:cs="Courier New"/>
      <w:lang w:eastAsia="en-US"/>
    </w:rPr>
  </w:style>
  <w:style w:type="character" w:styleId="Hyperlink">
    <w:name w:val="Hyperlink"/>
    <w:basedOn w:val="DefaultParagraphFont"/>
    <w:uiPriority w:val="99"/>
    <w:unhideWhenUsed/>
    <w:rsid w:val="00D576F1"/>
    <w:rPr>
      <w:color w:val="0000FF" w:themeColor="hyperlink"/>
      <w:u w:val="single"/>
    </w:rPr>
  </w:style>
  <w:style w:type="paragraph" w:styleId="NormalWeb">
    <w:name w:val="Normal (Web)"/>
    <w:basedOn w:val="Normal"/>
    <w:uiPriority w:val="99"/>
    <w:semiHidden/>
    <w:unhideWhenUsed/>
    <w:rsid w:val="00E96DF8"/>
    <w:pPr>
      <w:spacing w:before="100" w:beforeAutospacing="1" w:after="100" w:afterAutospacing="1"/>
    </w:pPr>
    <w:rPr>
      <w:rFonts w:ascii="Times" w:eastAsiaTheme="minorEastAsia" w:hAnsi="Times" w:cs="Times New Roman"/>
      <w:sz w:val="20"/>
      <w:szCs w:val="20"/>
    </w:rPr>
  </w:style>
  <w:style w:type="character" w:styleId="CommentReference">
    <w:name w:val="annotation reference"/>
    <w:basedOn w:val="DefaultParagraphFont"/>
    <w:uiPriority w:val="99"/>
    <w:semiHidden/>
    <w:unhideWhenUsed/>
    <w:rsid w:val="00907905"/>
    <w:rPr>
      <w:sz w:val="16"/>
      <w:szCs w:val="16"/>
    </w:rPr>
  </w:style>
  <w:style w:type="paragraph" w:styleId="CommentText">
    <w:name w:val="annotation text"/>
    <w:basedOn w:val="Normal"/>
    <w:link w:val="CommentTextChar"/>
    <w:uiPriority w:val="99"/>
    <w:semiHidden/>
    <w:unhideWhenUsed/>
    <w:rsid w:val="00907905"/>
    <w:rPr>
      <w:sz w:val="20"/>
      <w:szCs w:val="20"/>
    </w:rPr>
  </w:style>
  <w:style w:type="character" w:customStyle="1" w:styleId="CommentTextChar">
    <w:name w:val="Comment Text Char"/>
    <w:basedOn w:val="DefaultParagraphFont"/>
    <w:link w:val="CommentText"/>
    <w:uiPriority w:val="99"/>
    <w:semiHidden/>
    <w:rsid w:val="00907905"/>
    <w:rPr>
      <w:rFonts w:eastAsiaTheme="minorHAnsi"/>
      <w:lang w:eastAsia="en-US"/>
    </w:rPr>
  </w:style>
  <w:style w:type="paragraph" w:styleId="CommentSubject">
    <w:name w:val="annotation subject"/>
    <w:basedOn w:val="CommentText"/>
    <w:next w:val="CommentText"/>
    <w:link w:val="CommentSubjectChar"/>
    <w:uiPriority w:val="99"/>
    <w:semiHidden/>
    <w:unhideWhenUsed/>
    <w:rsid w:val="00907905"/>
    <w:rPr>
      <w:b/>
      <w:bCs/>
    </w:rPr>
  </w:style>
  <w:style w:type="character" w:customStyle="1" w:styleId="CommentSubjectChar">
    <w:name w:val="Comment Subject Char"/>
    <w:basedOn w:val="CommentTextChar"/>
    <w:link w:val="CommentSubject"/>
    <w:uiPriority w:val="99"/>
    <w:semiHidden/>
    <w:rsid w:val="00907905"/>
    <w:rPr>
      <w:rFonts w:eastAsiaTheme="minorHAnsi"/>
      <w:b/>
      <w:bCs/>
      <w:lang w:eastAsia="en-US"/>
    </w:rPr>
  </w:style>
  <w:style w:type="paragraph" w:styleId="BalloonText">
    <w:name w:val="Balloon Text"/>
    <w:basedOn w:val="Normal"/>
    <w:link w:val="BalloonTextChar"/>
    <w:uiPriority w:val="99"/>
    <w:semiHidden/>
    <w:unhideWhenUsed/>
    <w:rsid w:val="00907905"/>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7905"/>
    <w:rPr>
      <w:rFonts w:ascii="Segoe UI" w:eastAsiaTheme="minorHAnsi" w:hAnsi="Segoe UI" w:cs="Segoe UI"/>
      <w:sz w:val="18"/>
      <w:szCs w:val="18"/>
      <w:lang w:eastAsia="en-US"/>
    </w:rPr>
  </w:style>
  <w:style w:type="paragraph" w:styleId="ListParagraph">
    <w:name w:val="List Paragraph"/>
    <w:basedOn w:val="Normal"/>
    <w:uiPriority w:val="34"/>
    <w:qFormat/>
    <w:rsid w:val="006C4B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623231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1355</Words>
  <Characters>7729</Characters>
  <Application>Microsoft Office Word</Application>
  <DocSecurity>4</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Oberlin College</Company>
  <LinksUpToDate>false</LinksUpToDate>
  <CharactersWithSpaces>9066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Gabrielle White-Dzuro</dc:creator>
  <cp:keywords/>
  <dc:description/>
  <cp:lastModifiedBy>Dennis McGonagle</cp:lastModifiedBy>
  <cp:revision>2</cp:revision>
  <dcterms:created xsi:type="dcterms:W3CDTF">2015-05-20T17:49:00Z</dcterms:created>
  <dcterms:modified xsi:type="dcterms:W3CDTF">2015-05-20T17:49:00Z</dcterms:modified>
</cp:coreProperties>
</file>